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E9EC93" w14:textId="77777777" w:rsidR="00326D9B" w:rsidRDefault="00326D9B" w:rsidP="00326D9B">
      <w:pPr>
        <w:widowControl w:val="0"/>
        <w:ind w:left="4254" w:firstLine="709"/>
        <w:rPr>
          <w:rFonts w:ascii="Calibri" w:hAnsi="Calibri" w:cs="Calibri"/>
        </w:rPr>
      </w:pPr>
      <w:bookmarkStart w:id="0" w:name="_Hlk157085149"/>
    </w:p>
    <w:p w14:paraId="1325A663" w14:textId="77777777" w:rsidR="00326D9B" w:rsidRDefault="00326D9B" w:rsidP="00326D9B">
      <w:pPr>
        <w:widowControl w:val="0"/>
        <w:ind w:left="4254" w:firstLine="709"/>
        <w:rPr>
          <w:rFonts w:ascii="Calibri" w:hAnsi="Calibri" w:cs="Calibri"/>
          <w:b/>
        </w:rPr>
      </w:pPr>
      <w:r w:rsidRPr="001B4AA9">
        <w:rPr>
          <w:rFonts w:ascii="Calibri" w:hAnsi="Calibri" w:cs="Calibri"/>
        </w:rPr>
        <w:t xml:space="preserve">Spett.le </w:t>
      </w:r>
      <w:r>
        <w:rPr>
          <w:rFonts w:ascii="Calibri" w:hAnsi="Calibri" w:cs="Calibri"/>
        </w:rPr>
        <w:tab/>
        <w:t>Azienda Consortile “Agro Solidale</w:t>
      </w:r>
      <w:r w:rsidRPr="001B4AA9">
        <w:rPr>
          <w:rFonts w:ascii="Calibri" w:hAnsi="Calibri" w:cs="Calibri"/>
          <w:b/>
        </w:rPr>
        <w:t>”</w:t>
      </w:r>
    </w:p>
    <w:p w14:paraId="266CD57F" w14:textId="77777777" w:rsidR="00326D9B" w:rsidRPr="006C1AE9" w:rsidRDefault="00326D9B" w:rsidP="00326D9B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 xml:space="preserve">Ambito S01-3 </w:t>
      </w:r>
    </w:p>
    <w:p w14:paraId="38471F16" w14:textId="77777777" w:rsidR="00326D9B" w:rsidRPr="006C1AE9" w:rsidRDefault="00326D9B" w:rsidP="00326D9B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 xml:space="preserve">Via </w:t>
      </w:r>
      <w:r>
        <w:rPr>
          <w:rFonts w:ascii="Calibri" w:hAnsi="Calibri" w:cs="Calibri"/>
          <w:bCs/>
        </w:rPr>
        <w:t xml:space="preserve">Marco </w:t>
      </w:r>
      <w:r w:rsidRPr="006C1AE9">
        <w:rPr>
          <w:rFonts w:ascii="Calibri" w:hAnsi="Calibri" w:cs="Calibri"/>
          <w:bCs/>
        </w:rPr>
        <w:t>Pittoni</w:t>
      </w:r>
      <w:r>
        <w:rPr>
          <w:rFonts w:ascii="Calibri" w:hAnsi="Calibri" w:cs="Calibri"/>
          <w:bCs/>
        </w:rPr>
        <w:t>,</w:t>
      </w:r>
      <w:r w:rsidRPr="006C1AE9">
        <w:rPr>
          <w:rFonts w:ascii="Calibri" w:hAnsi="Calibri" w:cs="Calibri"/>
          <w:bCs/>
        </w:rPr>
        <w:t xml:space="preserve"> 1</w:t>
      </w:r>
      <w:r w:rsidRPr="006C1AE9">
        <w:rPr>
          <w:rFonts w:ascii="Calibri" w:hAnsi="Calibri" w:cs="Calibri"/>
          <w:bCs/>
        </w:rPr>
        <w:tab/>
      </w:r>
    </w:p>
    <w:p w14:paraId="1B806071" w14:textId="77777777" w:rsidR="00326D9B" w:rsidRPr="006C1AE9" w:rsidRDefault="00326D9B" w:rsidP="00326D9B">
      <w:pPr>
        <w:widowControl w:val="0"/>
        <w:ind w:left="5529" w:firstLine="143"/>
        <w:rPr>
          <w:rFonts w:ascii="Calibri" w:hAnsi="Calibri" w:cs="Calibri"/>
          <w:bCs/>
        </w:rPr>
      </w:pPr>
      <w:r w:rsidRPr="006C1AE9">
        <w:rPr>
          <w:rFonts w:ascii="Calibri" w:hAnsi="Calibri" w:cs="Calibri"/>
          <w:bCs/>
        </w:rPr>
        <w:t>84016 Pagani (SA)</w:t>
      </w:r>
    </w:p>
    <w:p w14:paraId="27009389" w14:textId="77777777" w:rsidR="00326D9B" w:rsidRPr="001B4AA9" w:rsidRDefault="00326D9B" w:rsidP="00326D9B">
      <w:pPr>
        <w:widowControl w:val="0"/>
        <w:jc w:val="both"/>
        <w:rPr>
          <w:rFonts w:ascii="Calibri" w:hAnsi="Calibri" w:cs="Calibri"/>
          <w:bCs/>
        </w:rPr>
      </w:pPr>
    </w:p>
    <w:p w14:paraId="5C28C95B" w14:textId="77777777" w:rsidR="00CA61AF" w:rsidRDefault="0027702E" w:rsidP="00CA61A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6736E">
        <w:rPr>
          <w:rFonts w:ascii="Calibri" w:hAnsi="Calibri" w:cs="Calibri"/>
          <w:b/>
          <w:sz w:val="22"/>
          <w:szCs w:val="22"/>
        </w:rPr>
        <w:t xml:space="preserve">OGGETTO: </w:t>
      </w:r>
      <w:r>
        <w:rPr>
          <w:rFonts w:ascii="Calibri" w:hAnsi="Calibri" w:cs="Calibri"/>
          <w:b/>
          <w:sz w:val="22"/>
          <w:szCs w:val="22"/>
        </w:rPr>
        <w:t xml:space="preserve">avviso pubblico </w:t>
      </w:r>
      <w:r w:rsidRPr="0098772D">
        <w:rPr>
          <w:rFonts w:ascii="Calibri" w:hAnsi="Calibri" w:cs="Calibri"/>
          <w:b/>
          <w:sz w:val="22"/>
          <w:szCs w:val="22"/>
        </w:rPr>
        <w:t>per l’acquisizione di manifestazioni di interesse da parte di enti del terzo settore (</w:t>
      </w:r>
      <w:r>
        <w:rPr>
          <w:rFonts w:ascii="Calibri" w:hAnsi="Calibri" w:cs="Calibri"/>
          <w:b/>
          <w:sz w:val="22"/>
          <w:szCs w:val="22"/>
        </w:rPr>
        <w:t>ETS</w:t>
      </w:r>
      <w:r w:rsidRPr="0098772D">
        <w:rPr>
          <w:rFonts w:ascii="Calibri" w:hAnsi="Calibri" w:cs="Calibri"/>
          <w:b/>
          <w:sz w:val="22"/>
          <w:szCs w:val="22"/>
        </w:rPr>
        <w:t xml:space="preserve">) ad aderire alla co-progettazione per la realizzazione dei progetti previsti dalla missione 5 “inclusione e coesione” - componente 2 investimento 1.2 – </w:t>
      </w:r>
      <w:r w:rsidR="00CA61AF">
        <w:rPr>
          <w:rFonts w:ascii="Calibri" w:hAnsi="Calibri" w:cs="Calibri"/>
          <w:b/>
          <w:bCs/>
          <w:sz w:val="22"/>
          <w:szCs w:val="22"/>
        </w:rPr>
        <w:t>Percorsi di autonomia per persone con disabilità</w:t>
      </w:r>
    </w:p>
    <w:p w14:paraId="23C1990D" w14:textId="77777777" w:rsidR="00CA61AF" w:rsidRDefault="00CA61AF" w:rsidP="00CA61A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2A5C145" w14:textId="69A65072" w:rsidR="0053574B" w:rsidRPr="0053574B" w:rsidRDefault="0053574B" w:rsidP="0053574B">
      <w:pPr>
        <w:jc w:val="both"/>
        <w:rPr>
          <w:rFonts w:ascii="Calibri" w:hAnsi="Calibri" w:cs="Calibri"/>
          <w:b/>
          <w:sz w:val="22"/>
          <w:szCs w:val="22"/>
        </w:rPr>
      </w:pPr>
      <w:r w:rsidRPr="0053574B">
        <w:rPr>
          <w:rFonts w:ascii="Calibri" w:hAnsi="Calibri" w:cs="Calibri"/>
          <w:b/>
          <w:sz w:val="22"/>
          <w:szCs w:val="22"/>
        </w:rPr>
        <w:t>CIG:</w:t>
      </w:r>
      <w:r w:rsidR="00A775ED" w:rsidRPr="00A775ED">
        <w:rPr>
          <w:rFonts w:ascii="Titillium Web" w:hAnsi="Titillium Web"/>
          <w:color w:val="005586"/>
          <w:shd w:val="clear" w:color="auto" w:fill="EAF3FA"/>
        </w:rPr>
        <w:t xml:space="preserve"> </w:t>
      </w:r>
      <w:r w:rsidR="00A775ED" w:rsidRPr="00A775ED">
        <w:rPr>
          <w:rFonts w:ascii="Calibri" w:hAnsi="Calibri" w:cs="Calibri"/>
          <w:b/>
          <w:sz w:val="22"/>
          <w:szCs w:val="22"/>
        </w:rPr>
        <w:t>B7F63E2EF6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53574B">
        <w:rPr>
          <w:rFonts w:ascii="Calibri" w:hAnsi="Calibri" w:cs="Calibri"/>
          <w:b/>
          <w:sz w:val="22"/>
          <w:szCs w:val="22"/>
        </w:rPr>
        <w:t>- CUP: J44H22000120006</w:t>
      </w:r>
    </w:p>
    <w:p w14:paraId="494228AD" w14:textId="77777777" w:rsidR="0027702E" w:rsidRPr="0096736E" w:rsidRDefault="0027702E" w:rsidP="0027702E">
      <w:pPr>
        <w:jc w:val="both"/>
        <w:rPr>
          <w:rFonts w:ascii="Calibri" w:hAnsi="Calibri" w:cs="Calibri"/>
          <w:b/>
          <w:sz w:val="22"/>
          <w:szCs w:val="22"/>
        </w:rPr>
      </w:pPr>
    </w:p>
    <w:bookmarkEnd w:id="0"/>
    <w:p w14:paraId="0A1F43C0" w14:textId="77777777" w:rsidR="008C2F7D" w:rsidRDefault="008C2F7D" w:rsidP="00F539D0">
      <w:pPr>
        <w:suppressAutoHyphens w:val="0"/>
        <w:jc w:val="both"/>
        <w:rPr>
          <w:rFonts w:ascii="Calibri" w:hAnsi="Calibri" w:cs="Arial"/>
          <w:b/>
          <w:smallCaps/>
          <w:spacing w:val="-2"/>
          <w:sz w:val="22"/>
          <w:szCs w:val="22"/>
          <w:lang w:eastAsia="it-IT"/>
        </w:rPr>
      </w:pPr>
    </w:p>
    <w:p w14:paraId="6C76DA7D" w14:textId="77777777" w:rsidR="00E64974" w:rsidRPr="00000B01" w:rsidRDefault="00DC3A7C" w:rsidP="007A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autoSpaceDE w:val="0"/>
        <w:jc w:val="center"/>
        <w:rPr>
          <w:rFonts w:ascii="Calibri" w:hAnsi="Calibri" w:cs="Times New Roman"/>
          <w:b/>
          <w:bCs/>
          <w:color w:val="000000"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DICHIARAZIONE D’IMPEGNO</w:t>
      </w:r>
    </w:p>
    <w:p w14:paraId="26A8E107" w14:textId="77777777" w:rsidR="008F03C6" w:rsidRPr="00000B01" w:rsidRDefault="008F03C6" w:rsidP="006126B5">
      <w:pPr>
        <w:rPr>
          <w:rFonts w:ascii="Calibri" w:hAnsi="Calibri" w:cs="Times New Roman"/>
          <w:color w:val="000000"/>
          <w:sz w:val="22"/>
          <w:szCs w:val="22"/>
        </w:rPr>
      </w:pPr>
    </w:p>
    <w:p w14:paraId="37CD8782" w14:textId="77777777" w:rsidR="00000B01" w:rsidRPr="00000B01" w:rsidRDefault="00000B01" w:rsidP="00000B01">
      <w:pPr>
        <w:jc w:val="both"/>
        <w:rPr>
          <w:rFonts w:ascii="Calibri" w:hAnsi="Calibri" w:cs="Times New Roman"/>
          <w:color w:val="000000"/>
          <w:sz w:val="22"/>
          <w:szCs w:val="22"/>
        </w:rPr>
      </w:pPr>
      <w:r w:rsidRPr="00000B01">
        <w:rPr>
          <w:rFonts w:ascii="Calibri" w:hAnsi="Calibri" w:cs="Times New Roman"/>
          <w:color w:val="000000"/>
          <w:sz w:val="22"/>
          <w:szCs w:val="22"/>
        </w:rPr>
        <w:t>Il/la sottoscritto/a_________________________________________________________________________ nato/a a ___________________________________________________ il ___________________________ in qualità di _____________________________________________________________________________ della società  ___________________________________________________________________________ con sede legale a _________________________________________________________________________ in Via/Piazza ___________________________________________________________________ n. ______, Codice Fiscale _______________________________ Partita IVA _________________________________;</w:t>
      </w:r>
    </w:p>
    <w:p w14:paraId="62D46861" w14:textId="77777777" w:rsidR="00000B01" w:rsidRDefault="00000B01" w:rsidP="00000B01">
      <w:pPr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09B54F7F" w14:textId="77777777" w:rsidR="00A82677" w:rsidRDefault="00A82677" w:rsidP="00A82677">
      <w:pPr>
        <w:widowControl w:val="0"/>
        <w:tabs>
          <w:tab w:val="decimal" w:pos="-1701"/>
          <w:tab w:val="left" w:pos="5940"/>
        </w:tabs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con espresso riferimento all'operatore economico che rappresenta,</w:t>
      </w:r>
    </w:p>
    <w:p w14:paraId="0BB77117" w14:textId="77777777" w:rsidR="00A82677" w:rsidRDefault="00A82677" w:rsidP="00A82677">
      <w:pPr>
        <w:widowControl w:val="0"/>
        <w:tabs>
          <w:tab w:val="decimal" w:pos="-1701"/>
          <w:tab w:val="left" w:pos="5940"/>
        </w:tabs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177A2A71" w14:textId="77777777" w:rsidR="00A82677" w:rsidRDefault="00A82677" w:rsidP="00873045">
      <w:pPr>
        <w:widowControl w:val="0"/>
        <w:tabs>
          <w:tab w:val="decimal" w:pos="-1701"/>
          <w:tab w:val="left" w:pos="5940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DICHIARA</w:t>
      </w:r>
    </w:p>
    <w:p w14:paraId="44BAF589" w14:textId="77777777" w:rsidR="00A82677" w:rsidRDefault="00A82677" w:rsidP="00DC3A7C">
      <w:pPr>
        <w:widowControl w:val="0"/>
        <w:tabs>
          <w:tab w:val="decimal" w:pos="-1701"/>
          <w:tab w:val="left" w:pos="5940"/>
        </w:tabs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che, </w:t>
      </w:r>
      <w:r w:rsidR="00DC3A7C">
        <w:rPr>
          <w:rFonts w:ascii="Calibri" w:hAnsi="Calibri" w:cs="Calibri"/>
          <w:bCs/>
          <w:iCs/>
          <w:sz w:val="22"/>
          <w:szCs w:val="22"/>
        </w:rPr>
        <w:t>ai sensi degli artt. 46, 47 e 76 del DPR 445/2000, si impegn</w:t>
      </w:r>
      <w:r w:rsidR="00D948A8">
        <w:rPr>
          <w:rFonts w:ascii="Calibri" w:hAnsi="Calibri" w:cs="Calibri"/>
          <w:bCs/>
          <w:iCs/>
          <w:sz w:val="22"/>
          <w:szCs w:val="22"/>
        </w:rPr>
        <w:t>a</w:t>
      </w:r>
      <w:r w:rsidR="00DC3A7C">
        <w:rPr>
          <w:rFonts w:ascii="Calibri" w:hAnsi="Calibri" w:cs="Calibri"/>
          <w:bCs/>
          <w:iCs/>
          <w:sz w:val="22"/>
          <w:szCs w:val="22"/>
        </w:rPr>
        <w:t xml:space="preserve"> a </w:t>
      </w:r>
      <w:r w:rsidR="00D948A8">
        <w:rPr>
          <w:rFonts w:ascii="Calibri" w:hAnsi="Calibri" w:cs="Calibri"/>
          <w:bCs/>
          <w:iCs/>
          <w:sz w:val="22"/>
          <w:szCs w:val="22"/>
        </w:rPr>
        <w:t>stipulare</w:t>
      </w:r>
      <w:r w:rsidR="00DC3A7C">
        <w:rPr>
          <w:rFonts w:ascii="Calibri" w:hAnsi="Calibri" w:cs="Calibri"/>
          <w:bCs/>
          <w:iCs/>
          <w:sz w:val="22"/>
          <w:szCs w:val="22"/>
        </w:rPr>
        <w:t xml:space="preserve">, in caso di </w:t>
      </w:r>
      <w:r w:rsidR="003D7066" w:rsidRPr="003D7066">
        <w:rPr>
          <w:rFonts w:ascii="Calibri" w:hAnsi="Calibri" w:cs="Calibri"/>
          <w:bCs/>
          <w:iCs/>
          <w:sz w:val="22"/>
          <w:szCs w:val="22"/>
        </w:rPr>
        <w:t>ammissione alla coprogettazione</w:t>
      </w:r>
      <w:r w:rsidR="00DC3A7C">
        <w:rPr>
          <w:rFonts w:ascii="Calibri" w:hAnsi="Calibri" w:cs="Calibri"/>
          <w:bCs/>
          <w:iCs/>
          <w:sz w:val="22"/>
          <w:szCs w:val="22"/>
        </w:rPr>
        <w:t xml:space="preserve">, </w:t>
      </w:r>
      <w:r w:rsidR="003D7066" w:rsidRPr="003D7066">
        <w:rPr>
          <w:rFonts w:ascii="Calibri" w:hAnsi="Calibri" w:cs="Calibri"/>
          <w:bCs/>
          <w:iCs/>
          <w:sz w:val="22"/>
          <w:szCs w:val="22"/>
        </w:rPr>
        <w:t>apposita polizza assicurativa per il servizio oggetto del presente avviso con livello di copertura assicurativa contro i rischi derivanti da responsabilità civile professionale, sia verso terzi (polizza RCT) sia verso i prestatori di lavoro (polizza RCO), con massimali sufficientemente rapportati al valore complessivo dell’affidamento. L’ETS trasmetterà copia conforme della/e polizza/e unitamente alla/e quietanza/e di versamento del/i relativo/i premio/i entro 7 gg dalla sottoscrizione dell’accordo di collaborazione e comunque, prima dell’inizio delle attività previste a pena di mancata sottoscrizione della convenzione</w:t>
      </w:r>
      <w:r w:rsidR="00DC3A7C">
        <w:rPr>
          <w:rFonts w:ascii="Calibri" w:hAnsi="Calibri" w:cs="Calibri"/>
          <w:bCs/>
          <w:iCs/>
          <w:sz w:val="22"/>
          <w:szCs w:val="22"/>
        </w:rPr>
        <w:t>.</w:t>
      </w:r>
    </w:p>
    <w:p w14:paraId="536A635B" w14:textId="77777777" w:rsidR="00DC3A7C" w:rsidRDefault="00DC3A7C" w:rsidP="00DC3A7C">
      <w:pPr>
        <w:widowControl w:val="0"/>
        <w:tabs>
          <w:tab w:val="decimal" w:pos="-1701"/>
          <w:tab w:val="left" w:pos="5940"/>
        </w:tabs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33728B0D" w14:textId="77777777" w:rsidR="00DC3A7C" w:rsidRPr="00A82677" w:rsidRDefault="00DC3A7C" w:rsidP="00A82677">
      <w:pPr>
        <w:widowControl w:val="0"/>
        <w:tabs>
          <w:tab w:val="decimal" w:pos="-1701"/>
          <w:tab w:val="left" w:pos="5940"/>
        </w:tabs>
        <w:jc w:val="both"/>
        <w:rPr>
          <w:rFonts w:ascii="Calibri" w:hAnsi="Calibri" w:cs="Times New Roman"/>
          <w:bCs/>
          <w:color w:val="000000"/>
          <w:sz w:val="22"/>
          <w:szCs w:val="22"/>
        </w:rPr>
      </w:pPr>
    </w:p>
    <w:p w14:paraId="4C4D4844" w14:textId="77777777" w:rsidR="00DF280D" w:rsidRDefault="00A82677" w:rsidP="00873045">
      <w:pPr>
        <w:widowControl w:val="0"/>
        <w:tabs>
          <w:tab w:val="decimal" w:pos="-1701"/>
          <w:tab w:val="left" w:pos="5940"/>
        </w:tabs>
        <w:jc w:val="right"/>
        <w:rPr>
          <w:rFonts w:ascii="Calibri" w:hAnsi="Calibri" w:cs="Times New Roman"/>
          <w:b/>
          <w:sz w:val="22"/>
          <w:szCs w:val="22"/>
        </w:rPr>
      </w:pPr>
      <w:r w:rsidRPr="00A82677">
        <w:rPr>
          <w:rFonts w:ascii="Calibri" w:hAnsi="Calibri" w:cs="Times New Roman"/>
          <w:bCs/>
          <w:color w:val="000000"/>
          <w:sz w:val="22"/>
          <w:szCs w:val="22"/>
        </w:rPr>
        <w:t xml:space="preserve"> </w:t>
      </w:r>
      <w:r w:rsidR="00DF280D" w:rsidRPr="00C701D2">
        <w:rPr>
          <w:rFonts w:ascii="Calibri" w:hAnsi="Calibri" w:cs="Times New Roman"/>
          <w:b/>
          <w:sz w:val="22"/>
          <w:szCs w:val="22"/>
        </w:rPr>
        <w:t>DOCUMENTO FIRMATO DIGITALMENTE</w:t>
      </w:r>
      <w:r w:rsidR="00DF280D">
        <w:rPr>
          <w:rFonts w:ascii="Calibri" w:hAnsi="Calibri" w:cs="Times New Roman"/>
          <w:b/>
          <w:sz w:val="22"/>
          <w:szCs w:val="22"/>
        </w:rPr>
        <w:t xml:space="preserve"> </w:t>
      </w:r>
    </w:p>
    <w:p w14:paraId="4BDA2AAD" w14:textId="77777777" w:rsidR="00DF280D" w:rsidRPr="00BF7E59" w:rsidRDefault="00DF280D" w:rsidP="00DF280D">
      <w:pPr>
        <w:widowControl w:val="0"/>
        <w:tabs>
          <w:tab w:val="decimal" w:pos="-1701"/>
          <w:tab w:val="left" w:pos="5940"/>
        </w:tabs>
        <w:jc w:val="right"/>
        <w:rPr>
          <w:rFonts w:ascii="Calibri" w:hAnsi="Calibri" w:cs="Times New Roman"/>
          <w:sz w:val="18"/>
          <w:szCs w:val="22"/>
        </w:rPr>
      </w:pPr>
      <w:r w:rsidRPr="00BF7E59">
        <w:rPr>
          <w:rFonts w:ascii="Calibri" w:hAnsi="Calibri" w:cs="Times New Roman"/>
          <w:sz w:val="18"/>
          <w:szCs w:val="22"/>
        </w:rPr>
        <w:t xml:space="preserve">ai sensi </w:t>
      </w:r>
      <w:r>
        <w:rPr>
          <w:rFonts w:ascii="Calibri" w:hAnsi="Calibri" w:cs="Times New Roman"/>
          <w:sz w:val="18"/>
          <w:szCs w:val="22"/>
        </w:rPr>
        <w:t>del</w:t>
      </w:r>
      <w:r w:rsidRPr="00BF7E59">
        <w:rPr>
          <w:rFonts w:ascii="Calibri" w:hAnsi="Calibri" w:cs="Times New Roman"/>
          <w:sz w:val="18"/>
          <w:szCs w:val="22"/>
        </w:rPr>
        <w:t xml:space="preserve"> D.</w:t>
      </w:r>
      <w:r w:rsidR="00B7486E">
        <w:rPr>
          <w:rFonts w:ascii="Calibri" w:hAnsi="Calibri" w:cs="Times New Roman"/>
          <w:sz w:val="18"/>
          <w:szCs w:val="22"/>
        </w:rPr>
        <w:t>L</w:t>
      </w:r>
      <w:r w:rsidRPr="00BF7E59">
        <w:rPr>
          <w:rFonts w:ascii="Calibri" w:hAnsi="Calibri" w:cs="Times New Roman"/>
          <w:sz w:val="18"/>
          <w:szCs w:val="22"/>
        </w:rPr>
        <w:t xml:space="preserve">gs 82/2005 (Codice dell’amministrazione digitale) </w:t>
      </w:r>
    </w:p>
    <w:p w14:paraId="0BA3FDC0" w14:textId="77777777" w:rsidR="00DF280D" w:rsidRDefault="00DF280D" w:rsidP="00DF280D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Times New Roman"/>
          <w:b/>
          <w:bCs/>
          <w:sz w:val="18"/>
          <w:szCs w:val="22"/>
          <w:u w:val="single"/>
        </w:rPr>
      </w:pPr>
    </w:p>
    <w:p w14:paraId="2D4A6C7E" w14:textId="77777777" w:rsidR="00B75B52" w:rsidRDefault="00B75B52" w:rsidP="00DF280D">
      <w:pPr>
        <w:widowControl w:val="0"/>
        <w:tabs>
          <w:tab w:val="decimal" w:pos="-1701"/>
          <w:tab w:val="right" w:pos="567"/>
        </w:tabs>
        <w:jc w:val="both"/>
        <w:rPr>
          <w:rFonts w:ascii="Calibri" w:hAnsi="Calibri" w:cs="Times New Roman"/>
          <w:b/>
          <w:bCs/>
          <w:sz w:val="18"/>
          <w:szCs w:val="22"/>
          <w:u w:val="single"/>
        </w:rPr>
      </w:pPr>
    </w:p>
    <w:sectPr w:rsidR="00B75B52" w:rsidSect="000E54E5">
      <w:headerReference w:type="default" r:id="rId7"/>
      <w:footerReference w:type="default" r:id="rId8"/>
      <w:type w:val="continuous"/>
      <w:pgSz w:w="11906" w:h="16838" w:code="9"/>
      <w:pgMar w:top="709" w:right="1134" w:bottom="142" w:left="1134" w:header="680" w:footer="19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2820B" w14:textId="77777777" w:rsidR="007014C5" w:rsidRDefault="007014C5">
      <w:r>
        <w:separator/>
      </w:r>
    </w:p>
  </w:endnote>
  <w:endnote w:type="continuationSeparator" w:id="0">
    <w:p w14:paraId="39EF20A3" w14:textId="77777777" w:rsidR="007014C5" w:rsidRDefault="0070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ylus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chitec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85B31" w14:textId="77777777" w:rsidR="00280913" w:rsidRDefault="00280913" w:rsidP="00280913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4E9ED" w14:textId="77777777" w:rsidR="007014C5" w:rsidRDefault="007014C5">
      <w:r>
        <w:separator/>
      </w:r>
    </w:p>
  </w:footnote>
  <w:footnote w:type="continuationSeparator" w:id="0">
    <w:p w14:paraId="3AA05146" w14:textId="77777777" w:rsidR="007014C5" w:rsidRDefault="0070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D4477" w14:textId="55BD901C" w:rsidR="006E21CF" w:rsidRDefault="00204032" w:rsidP="00B7252F">
    <w:pPr>
      <w:pStyle w:val="Intestazione"/>
      <w:jc w:val="right"/>
      <w:rPr>
        <w:rFonts w:ascii="Calibri" w:hAnsi="Calibri" w:cs="Calibri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4FD6B20B" wp14:editId="4E455AEA">
              <wp:simplePos x="0" y="0"/>
              <wp:positionH relativeFrom="column">
                <wp:posOffset>-46990</wp:posOffset>
              </wp:positionH>
              <wp:positionV relativeFrom="paragraph">
                <wp:posOffset>-194310</wp:posOffset>
              </wp:positionV>
              <wp:extent cx="6116320" cy="633095"/>
              <wp:effectExtent l="0" t="0" r="0" b="0"/>
              <wp:wrapNone/>
              <wp:docPr id="2122949722" name="Grup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16320" cy="633095"/>
                        <a:chOff x="0" y="0"/>
                        <a:chExt cx="6116637" cy="633412"/>
                      </a:xfrm>
                    </wpg:grpSpPr>
                    <pic:pic xmlns:pic="http://schemas.openxmlformats.org/drawingml/2006/picture">
                      <pic:nvPicPr>
                        <pic:cNvPr id="52971738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812"/>
                          <a:ext cx="2127250" cy="5403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8424123" name="image2.jpe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376737" y="23812"/>
                          <a:ext cx="572770" cy="6076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39550890" name="Immagine 205578037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/>
                        <a:srcRect l="25919" t="14591" r="26506" b="7323"/>
                        <a:stretch/>
                      </pic:blipFill>
                      <pic:spPr bwMode="auto">
                        <a:xfrm>
                          <a:off x="5357812" y="0"/>
                          <a:ext cx="758825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95043464" name="Immagine 948203792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09812" y="23812"/>
                          <a:ext cx="14954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0218BF" id="Gruppo 2" o:spid="_x0000_s1026" style="position:absolute;margin-left:-3.7pt;margin-top:-15.3pt;width:481.6pt;height:49.85pt;z-index:251657728" coordsize="61166,6334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7" type="#_x0000_t75" style="position:absolute;top:238;width:21272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">
                <v:imagedata r:id="rId5" o:title=""/>
              </v:shape>
              <v:shape id="image2.jpeg" o:spid="_x0000_s1028" type="#_x0000_t75" style="position:absolute;left:43767;top:238;width:5728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">
                <v:imagedata r:id="rId6" o:title=""/>
              </v:shape>
              <v:shape id="Immagine 205578037" o:spid="_x0000_s1029" type="#_x0000_t75" style="position:absolute;left:53578;width:7588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">
                <v:imagedata r:id="rId7" o:title="" croptop="9562f" cropbottom="4799f" cropleft="16986f" cropright="17371f"/>
              </v:shape>
              <v:shape id="Immagine 948203792" o:spid="_x0000_s1030" type="#_x0000_t75" style="position:absolute;left:23098;top:238;width:14954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">
                <v:imagedata r:id="rId8" o:title=""/>
              </v:shape>
            </v:group>
          </w:pict>
        </mc:Fallback>
      </mc:AlternateContent>
    </w:r>
  </w:p>
  <w:p w14:paraId="0548785A" w14:textId="77777777" w:rsidR="006E21CF" w:rsidRDefault="006E21CF" w:rsidP="00B7252F">
    <w:pPr>
      <w:pStyle w:val="Intestazione"/>
      <w:jc w:val="right"/>
      <w:rPr>
        <w:rFonts w:ascii="Calibri" w:hAnsi="Calibri" w:cs="Calibri"/>
      </w:rPr>
    </w:pPr>
  </w:p>
  <w:p w14:paraId="483DD67B" w14:textId="77777777" w:rsidR="006E21CF" w:rsidRDefault="006E21CF" w:rsidP="00B7252F">
    <w:pPr>
      <w:pStyle w:val="Intestazione"/>
      <w:jc w:val="right"/>
      <w:rPr>
        <w:rFonts w:ascii="Calibri" w:hAnsi="Calibri" w:cs="Calibri"/>
      </w:rPr>
    </w:pPr>
  </w:p>
  <w:p w14:paraId="075A18F5" w14:textId="77777777" w:rsidR="00A03D52" w:rsidRPr="006E21CF" w:rsidRDefault="006D36FB" w:rsidP="00B7252F">
    <w:pPr>
      <w:pStyle w:val="Intestazione"/>
      <w:jc w:val="right"/>
      <w:rPr>
        <w:rFonts w:ascii="Calibri" w:hAnsi="Calibri" w:cs="Calibri"/>
        <w:b/>
        <w:bCs/>
        <w:i/>
        <w:iCs/>
      </w:rPr>
    </w:pPr>
    <w:r w:rsidRPr="006E21CF">
      <w:rPr>
        <w:rFonts w:ascii="Calibri" w:hAnsi="Calibri" w:cs="Calibri"/>
        <w:b/>
        <w:bCs/>
        <w:i/>
        <w:iCs/>
      </w:rPr>
      <w:t>Allegato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Intestazione10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E36A1AAC"/>
    <w:name w:val="WW8Num8"/>
    <w:lvl w:ilvl="0">
      <w:start w:val="1"/>
      <w:numFmt w:val="bullet"/>
      <w:lvlText w:val="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463250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singleLevel"/>
    <w:tmpl w:val="5C023662"/>
    <w:name w:val="WW8Num1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1" w15:restartNumberingAfterBreak="0">
    <w:nsid w:val="0000000C"/>
    <w:multiLevelType w:val="singleLevel"/>
    <w:tmpl w:val="4AFC103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2" w15:restartNumberingAfterBreak="0">
    <w:nsid w:val="0000000D"/>
    <w:multiLevelType w:val="singleLevel"/>
    <w:tmpl w:val="A5F639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3" w15:restartNumberingAfterBreak="0">
    <w:nsid w:val="0000000E"/>
    <w:multiLevelType w:val="singleLevel"/>
    <w:tmpl w:val="0000000E"/>
    <w:name w:val="WW8Num18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</w:rPr>
    </w:lvl>
  </w:abstractNum>
  <w:abstractNum w:abstractNumId="14" w15:restartNumberingAfterBreak="0">
    <w:nsid w:val="0000000F"/>
    <w:multiLevelType w:val="multilevel"/>
    <w:tmpl w:val="51F0F2E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sz w:val="16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6"/>
      </w:rPr>
    </w:lvl>
  </w:abstractNum>
  <w:abstractNum w:abstractNumId="15" w15:restartNumberingAfterBreak="0">
    <w:nsid w:val="00000010"/>
    <w:multiLevelType w:val="singleLevel"/>
    <w:tmpl w:val="00000010"/>
    <w:name w:val="WW8Num20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sz w:val="16"/>
      </w:rPr>
    </w:lvl>
  </w:abstractNum>
  <w:abstractNum w:abstractNumId="16" w15:restartNumberingAfterBreak="0">
    <w:nsid w:val="050B2699"/>
    <w:multiLevelType w:val="hybridMultilevel"/>
    <w:tmpl w:val="D638DD2C"/>
    <w:name w:val="WW8Num6522"/>
    <w:lvl w:ilvl="0" w:tplc="23A26DD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355D37"/>
    <w:multiLevelType w:val="hybridMultilevel"/>
    <w:tmpl w:val="A232FC62"/>
    <w:name w:val="WW8Num65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36546C9"/>
    <w:multiLevelType w:val="hybridMultilevel"/>
    <w:tmpl w:val="C72090C6"/>
    <w:lvl w:ilvl="0" w:tplc="14E8906C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660D1B"/>
    <w:multiLevelType w:val="hybridMultilevel"/>
    <w:tmpl w:val="CF964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A14C18"/>
    <w:multiLevelType w:val="hybridMultilevel"/>
    <w:tmpl w:val="3EFA51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8080E"/>
    <w:multiLevelType w:val="hybridMultilevel"/>
    <w:tmpl w:val="08AABEC6"/>
    <w:lvl w:ilvl="0" w:tplc="9B16352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A82F78"/>
    <w:multiLevelType w:val="hybridMultilevel"/>
    <w:tmpl w:val="B9881BD2"/>
    <w:name w:val="WW8Num65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9E4550"/>
    <w:multiLevelType w:val="hybridMultilevel"/>
    <w:tmpl w:val="A682552E"/>
    <w:name w:val="WW8Num652"/>
    <w:lvl w:ilvl="0" w:tplc="1BFACEF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EF7E5E"/>
    <w:multiLevelType w:val="hybridMultilevel"/>
    <w:tmpl w:val="4A506A6A"/>
    <w:name w:val="WW8Num652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9E0BCF"/>
    <w:multiLevelType w:val="hybridMultilevel"/>
    <w:tmpl w:val="7F84911E"/>
    <w:name w:val="WW8Num112"/>
    <w:lvl w:ilvl="0" w:tplc="A20E6B0E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43F54"/>
    <w:multiLevelType w:val="hybridMultilevel"/>
    <w:tmpl w:val="85D2559A"/>
    <w:lvl w:ilvl="0" w:tplc="14E890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182CCB"/>
    <w:multiLevelType w:val="hybridMultilevel"/>
    <w:tmpl w:val="4184E8F2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8F254D"/>
    <w:multiLevelType w:val="hybridMultilevel"/>
    <w:tmpl w:val="657E0C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6238E4"/>
    <w:multiLevelType w:val="hybridMultilevel"/>
    <w:tmpl w:val="942ABD7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07B41"/>
    <w:multiLevelType w:val="hybridMultilevel"/>
    <w:tmpl w:val="3C4C8EFA"/>
    <w:lvl w:ilvl="0" w:tplc="14E890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82D27"/>
    <w:multiLevelType w:val="hybridMultilevel"/>
    <w:tmpl w:val="A58EE0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745422"/>
    <w:multiLevelType w:val="hybridMultilevel"/>
    <w:tmpl w:val="EA14BB44"/>
    <w:name w:val="WW8Num42"/>
    <w:lvl w:ilvl="0" w:tplc="91D28FA2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56809"/>
    <w:multiLevelType w:val="hybridMultilevel"/>
    <w:tmpl w:val="E4C03144"/>
    <w:name w:val="WW8Num122"/>
    <w:lvl w:ilvl="0" w:tplc="BFFCD97A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93A277A"/>
    <w:multiLevelType w:val="hybridMultilevel"/>
    <w:tmpl w:val="58A06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962A4"/>
    <w:multiLevelType w:val="hybridMultilevel"/>
    <w:tmpl w:val="C7D236EA"/>
    <w:lvl w:ilvl="0" w:tplc="67D4AE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0067853"/>
    <w:multiLevelType w:val="hybridMultilevel"/>
    <w:tmpl w:val="9E70B2E2"/>
    <w:lvl w:ilvl="0" w:tplc="67D4AE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D4C2F"/>
    <w:multiLevelType w:val="hybridMultilevel"/>
    <w:tmpl w:val="CF488FFA"/>
    <w:name w:val="WW8Num113"/>
    <w:lvl w:ilvl="0" w:tplc="0B0C2AA2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3889706">
    <w:abstractNumId w:val="0"/>
  </w:num>
  <w:num w:numId="2" w16cid:durableId="1466120168">
    <w:abstractNumId w:val="1"/>
  </w:num>
  <w:num w:numId="3" w16cid:durableId="246497263">
    <w:abstractNumId w:val="37"/>
  </w:num>
  <w:num w:numId="4" w16cid:durableId="1877037210">
    <w:abstractNumId w:val="32"/>
  </w:num>
  <w:num w:numId="5" w16cid:durableId="1943143343">
    <w:abstractNumId w:val="21"/>
  </w:num>
  <w:num w:numId="6" w16cid:durableId="2042440779">
    <w:abstractNumId w:val="28"/>
  </w:num>
  <w:num w:numId="7" w16cid:durableId="91319423">
    <w:abstractNumId w:val="30"/>
  </w:num>
  <w:num w:numId="8" w16cid:durableId="468254914">
    <w:abstractNumId w:val="38"/>
  </w:num>
  <w:num w:numId="9" w16cid:durableId="946305858">
    <w:abstractNumId w:val="35"/>
  </w:num>
  <w:num w:numId="10" w16cid:durableId="1867207619">
    <w:abstractNumId w:val="18"/>
  </w:num>
  <w:num w:numId="11" w16cid:durableId="469521776">
    <w:abstractNumId w:val="16"/>
  </w:num>
  <w:num w:numId="12" w16cid:durableId="1917745395">
    <w:abstractNumId w:val="36"/>
  </w:num>
  <w:num w:numId="13" w16cid:durableId="1513764117">
    <w:abstractNumId w:val="22"/>
  </w:num>
  <w:num w:numId="14" w16cid:durableId="912004407">
    <w:abstractNumId w:val="19"/>
  </w:num>
  <w:num w:numId="15" w16cid:durableId="299967687">
    <w:abstractNumId w:val="27"/>
  </w:num>
  <w:num w:numId="16" w16cid:durableId="744763198">
    <w:abstractNumId w:val="31"/>
  </w:num>
  <w:num w:numId="17" w16cid:durableId="529146529">
    <w:abstractNumId w:val="20"/>
  </w:num>
  <w:num w:numId="18" w16cid:durableId="795564199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grammar="clean"/>
  <w:defaultTabStop w:val="709"/>
  <w:hyphenationZone w:val="283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C44"/>
    <w:rsid w:val="00000B01"/>
    <w:rsid w:val="00002585"/>
    <w:rsid w:val="0000439C"/>
    <w:rsid w:val="00007A63"/>
    <w:rsid w:val="000121C3"/>
    <w:rsid w:val="000122CC"/>
    <w:rsid w:val="00015033"/>
    <w:rsid w:val="000244C8"/>
    <w:rsid w:val="00030E60"/>
    <w:rsid w:val="00031BE0"/>
    <w:rsid w:val="00031EA9"/>
    <w:rsid w:val="000334C3"/>
    <w:rsid w:val="000414E2"/>
    <w:rsid w:val="000418D4"/>
    <w:rsid w:val="0005355C"/>
    <w:rsid w:val="000552AD"/>
    <w:rsid w:val="000605CE"/>
    <w:rsid w:val="00063F28"/>
    <w:rsid w:val="0006433A"/>
    <w:rsid w:val="00066B02"/>
    <w:rsid w:val="000700E8"/>
    <w:rsid w:val="000710EF"/>
    <w:rsid w:val="00080813"/>
    <w:rsid w:val="00081C59"/>
    <w:rsid w:val="000821D3"/>
    <w:rsid w:val="000845B2"/>
    <w:rsid w:val="000866CD"/>
    <w:rsid w:val="00091D4C"/>
    <w:rsid w:val="00091FB4"/>
    <w:rsid w:val="0009431F"/>
    <w:rsid w:val="00096BEB"/>
    <w:rsid w:val="000A3183"/>
    <w:rsid w:val="000B0ECB"/>
    <w:rsid w:val="000B2703"/>
    <w:rsid w:val="000B7B15"/>
    <w:rsid w:val="000C2BCF"/>
    <w:rsid w:val="000C2C64"/>
    <w:rsid w:val="000C4F7F"/>
    <w:rsid w:val="000D0699"/>
    <w:rsid w:val="000E21C9"/>
    <w:rsid w:val="000E54E5"/>
    <w:rsid w:val="001024FB"/>
    <w:rsid w:val="00102D42"/>
    <w:rsid w:val="00107760"/>
    <w:rsid w:val="00107D52"/>
    <w:rsid w:val="00111407"/>
    <w:rsid w:val="00112253"/>
    <w:rsid w:val="00125B92"/>
    <w:rsid w:val="00125C40"/>
    <w:rsid w:val="001265DD"/>
    <w:rsid w:val="00126C2A"/>
    <w:rsid w:val="0014630D"/>
    <w:rsid w:val="00147235"/>
    <w:rsid w:val="00151A57"/>
    <w:rsid w:val="00151D41"/>
    <w:rsid w:val="001554BB"/>
    <w:rsid w:val="00160C42"/>
    <w:rsid w:val="00162960"/>
    <w:rsid w:val="00163AD4"/>
    <w:rsid w:val="0016402F"/>
    <w:rsid w:val="001726B6"/>
    <w:rsid w:val="00173AD6"/>
    <w:rsid w:val="001777CA"/>
    <w:rsid w:val="001841E1"/>
    <w:rsid w:val="001879A0"/>
    <w:rsid w:val="001A1863"/>
    <w:rsid w:val="001A2396"/>
    <w:rsid w:val="001A38E9"/>
    <w:rsid w:val="001A6993"/>
    <w:rsid w:val="001A7DF2"/>
    <w:rsid w:val="001B2DAA"/>
    <w:rsid w:val="001B78F8"/>
    <w:rsid w:val="001C5018"/>
    <w:rsid w:val="001D133E"/>
    <w:rsid w:val="001D1E83"/>
    <w:rsid w:val="001D1E91"/>
    <w:rsid w:val="001D1E9F"/>
    <w:rsid w:val="001D292D"/>
    <w:rsid w:val="001D2ED5"/>
    <w:rsid w:val="001D3500"/>
    <w:rsid w:val="001D7C89"/>
    <w:rsid w:val="001E18DC"/>
    <w:rsid w:val="001F0022"/>
    <w:rsid w:val="00200E5E"/>
    <w:rsid w:val="00204032"/>
    <w:rsid w:val="00204F71"/>
    <w:rsid w:val="0020747C"/>
    <w:rsid w:val="0021598D"/>
    <w:rsid w:val="002168D9"/>
    <w:rsid w:val="00226561"/>
    <w:rsid w:val="0023004E"/>
    <w:rsid w:val="0023297C"/>
    <w:rsid w:val="00234636"/>
    <w:rsid w:val="002444C5"/>
    <w:rsid w:val="00245098"/>
    <w:rsid w:val="002466CA"/>
    <w:rsid w:val="002524F9"/>
    <w:rsid w:val="00256CBE"/>
    <w:rsid w:val="00264321"/>
    <w:rsid w:val="00265D7B"/>
    <w:rsid w:val="00267FCC"/>
    <w:rsid w:val="0027702E"/>
    <w:rsid w:val="00277E7F"/>
    <w:rsid w:val="00280913"/>
    <w:rsid w:val="002A0789"/>
    <w:rsid w:val="002A106C"/>
    <w:rsid w:val="002A419E"/>
    <w:rsid w:val="002A60E4"/>
    <w:rsid w:val="002B2509"/>
    <w:rsid w:val="002B3EC2"/>
    <w:rsid w:val="002B4C2E"/>
    <w:rsid w:val="002C6033"/>
    <w:rsid w:val="002C6EBE"/>
    <w:rsid w:val="002C7087"/>
    <w:rsid w:val="002C7E73"/>
    <w:rsid w:val="002D1F19"/>
    <w:rsid w:val="002E465A"/>
    <w:rsid w:val="002F4276"/>
    <w:rsid w:val="002F7583"/>
    <w:rsid w:val="003020BE"/>
    <w:rsid w:val="00302F73"/>
    <w:rsid w:val="00306B6A"/>
    <w:rsid w:val="00312527"/>
    <w:rsid w:val="00315488"/>
    <w:rsid w:val="00320A68"/>
    <w:rsid w:val="0032291A"/>
    <w:rsid w:val="00324ABD"/>
    <w:rsid w:val="00326D9B"/>
    <w:rsid w:val="00332CB1"/>
    <w:rsid w:val="003332FB"/>
    <w:rsid w:val="00333869"/>
    <w:rsid w:val="003379EC"/>
    <w:rsid w:val="00340C16"/>
    <w:rsid w:val="003419E8"/>
    <w:rsid w:val="0034661F"/>
    <w:rsid w:val="003527AD"/>
    <w:rsid w:val="00363969"/>
    <w:rsid w:val="003676FD"/>
    <w:rsid w:val="0037055C"/>
    <w:rsid w:val="003812AB"/>
    <w:rsid w:val="00381FB9"/>
    <w:rsid w:val="003933CD"/>
    <w:rsid w:val="003A1A97"/>
    <w:rsid w:val="003B7DA1"/>
    <w:rsid w:val="003D4361"/>
    <w:rsid w:val="003D7066"/>
    <w:rsid w:val="003E0727"/>
    <w:rsid w:val="003E75C9"/>
    <w:rsid w:val="003E7865"/>
    <w:rsid w:val="003F0585"/>
    <w:rsid w:val="003F3EB2"/>
    <w:rsid w:val="003F3F7C"/>
    <w:rsid w:val="003F4B59"/>
    <w:rsid w:val="004012B3"/>
    <w:rsid w:val="00405A6B"/>
    <w:rsid w:val="00406369"/>
    <w:rsid w:val="004134D8"/>
    <w:rsid w:val="004164DC"/>
    <w:rsid w:val="00416572"/>
    <w:rsid w:val="004338E3"/>
    <w:rsid w:val="00436CB5"/>
    <w:rsid w:val="0045058A"/>
    <w:rsid w:val="0045237F"/>
    <w:rsid w:val="0045268A"/>
    <w:rsid w:val="0046093C"/>
    <w:rsid w:val="00462BFF"/>
    <w:rsid w:val="00463CA5"/>
    <w:rsid w:val="00463E47"/>
    <w:rsid w:val="00465DB2"/>
    <w:rsid w:val="00472F4A"/>
    <w:rsid w:val="0048155A"/>
    <w:rsid w:val="00483052"/>
    <w:rsid w:val="004852A6"/>
    <w:rsid w:val="00492E5C"/>
    <w:rsid w:val="00495DD4"/>
    <w:rsid w:val="00496654"/>
    <w:rsid w:val="004A59DD"/>
    <w:rsid w:val="004B07E4"/>
    <w:rsid w:val="004C309A"/>
    <w:rsid w:val="004C601E"/>
    <w:rsid w:val="004C642E"/>
    <w:rsid w:val="004D17E9"/>
    <w:rsid w:val="004D6FB4"/>
    <w:rsid w:val="004D7A3B"/>
    <w:rsid w:val="004E1672"/>
    <w:rsid w:val="004E43FB"/>
    <w:rsid w:val="004E4B2C"/>
    <w:rsid w:val="004F0C32"/>
    <w:rsid w:val="004F1990"/>
    <w:rsid w:val="004F2A62"/>
    <w:rsid w:val="004F43FE"/>
    <w:rsid w:val="00503EFC"/>
    <w:rsid w:val="00512D38"/>
    <w:rsid w:val="005158C4"/>
    <w:rsid w:val="0052052D"/>
    <w:rsid w:val="00523526"/>
    <w:rsid w:val="0053142F"/>
    <w:rsid w:val="00532EEB"/>
    <w:rsid w:val="00533457"/>
    <w:rsid w:val="00533E51"/>
    <w:rsid w:val="0053574B"/>
    <w:rsid w:val="00540C9D"/>
    <w:rsid w:val="005412FE"/>
    <w:rsid w:val="00541C0F"/>
    <w:rsid w:val="00542B5D"/>
    <w:rsid w:val="00543730"/>
    <w:rsid w:val="00546075"/>
    <w:rsid w:val="0055061E"/>
    <w:rsid w:val="0055226E"/>
    <w:rsid w:val="0055645A"/>
    <w:rsid w:val="005716C0"/>
    <w:rsid w:val="005728C8"/>
    <w:rsid w:val="00581B5D"/>
    <w:rsid w:val="00586C59"/>
    <w:rsid w:val="005906A3"/>
    <w:rsid w:val="005906BB"/>
    <w:rsid w:val="00593646"/>
    <w:rsid w:val="00595E98"/>
    <w:rsid w:val="005A2B70"/>
    <w:rsid w:val="005A62AF"/>
    <w:rsid w:val="005B21D9"/>
    <w:rsid w:val="005B2C5E"/>
    <w:rsid w:val="005C4E8C"/>
    <w:rsid w:val="005C6217"/>
    <w:rsid w:val="005D3816"/>
    <w:rsid w:val="005D61DC"/>
    <w:rsid w:val="005E7EB9"/>
    <w:rsid w:val="006011F1"/>
    <w:rsid w:val="00601DB9"/>
    <w:rsid w:val="006065C1"/>
    <w:rsid w:val="00607430"/>
    <w:rsid w:val="00611AB4"/>
    <w:rsid w:val="006126B5"/>
    <w:rsid w:val="006131A1"/>
    <w:rsid w:val="006142E9"/>
    <w:rsid w:val="006265FE"/>
    <w:rsid w:val="00633271"/>
    <w:rsid w:val="00644D0F"/>
    <w:rsid w:val="00644F49"/>
    <w:rsid w:val="00645220"/>
    <w:rsid w:val="006476F3"/>
    <w:rsid w:val="006531F4"/>
    <w:rsid w:val="00654907"/>
    <w:rsid w:val="00654E26"/>
    <w:rsid w:val="0066512C"/>
    <w:rsid w:val="00674E3B"/>
    <w:rsid w:val="00680796"/>
    <w:rsid w:val="006823F6"/>
    <w:rsid w:val="00685190"/>
    <w:rsid w:val="00686884"/>
    <w:rsid w:val="006925F0"/>
    <w:rsid w:val="00692BE7"/>
    <w:rsid w:val="00693744"/>
    <w:rsid w:val="006964CC"/>
    <w:rsid w:val="006A3632"/>
    <w:rsid w:val="006A45CB"/>
    <w:rsid w:val="006B06E5"/>
    <w:rsid w:val="006B2A51"/>
    <w:rsid w:val="006B7615"/>
    <w:rsid w:val="006C3F01"/>
    <w:rsid w:val="006D0334"/>
    <w:rsid w:val="006D1BB2"/>
    <w:rsid w:val="006D36FB"/>
    <w:rsid w:val="006D3C7B"/>
    <w:rsid w:val="006D469B"/>
    <w:rsid w:val="006E21CF"/>
    <w:rsid w:val="006E4B3B"/>
    <w:rsid w:val="006F4101"/>
    <w:rsid w:val="007014C5"/>
    <w:rsid w:val="0070531F"/>
    <w:rsid w:val="00705AB9"/>
    <w:rsid w:val="00714828"/>
    <w:rsid w:val="00720532"/>
    <w:rsid w:val="00724CB7"/>
    <w:rsid w:val="00725619"/>
    <w:rsid w:val="00732468"/>
    <w:rsid w:val="00737A4E"/>
    <w:rsid w:val="00745B99"/>
    <w:rsid w:val="007466A6"/>
    <w:rsid w:val="00747EF2"/>
    <w:rsid w:val="00753885"/>
    <w:rsid w:val="00754671"/>
    <w:rsid w:val="007604FE"/>
    <w:rsid w:val="007617F7"/>
    <w:rsid w:val="0076505A"/>
    <w:rsid w:val="00774584"/>
    <w:rsid w:val="00775368"/>
    <w:rsid w:val="00780BDD"/>
    <w:rsid w:val="007822EC"/>
    <w:rsid w:val="00783152"/>
    <w:rsid w:val="00783F35"/>
    <w:rsid w:val="00791AA5"/>
    <w:rsid w:val="00791AE6"/>
    <w:rsid w:val="00792B0A"/>
    <w:rsid w:val="007966FA"/>
    <w:rsid w:val="00797A1F"/>
    <w:rsid w:val="007A02A0"/>
    <w:rsid w:val="007A268B"/>
    <w:rsid w:val="007A3BF8"/>
    <w:rsid w:val="007A6742"/>
    <w:rsid w:val="007D40A4"/>
    <w:rsid w:val="007E1502"/>
    <w:rsid w:val="007E166C"/>
    <w:rsid w:val="007E3F64"/>
    <w:rsid w:val="007E4671"/>
    <w:rsid w:val="007E6C61"/>
    <w:rsid w:val="007F00FD"/>
    <w:rsid w:val="007F0D0F"/>
    <w:rsid w:val="007F3158"/>
    <w:rsid w:val="00802A24"/>
    <w:rsid w:val="0081408A"/>
    <w:rsid w:val="0081429E"/>
    <w:rsid w:val="0081633A"/>
    <w:rsid w:val="00822006"/>
    <w:rsid w:val="00823B07"/>
    <w:rsid w:val="008241A4"/>
    <w:rsid w:val="00826152"/>
    <w:rsid w:val="00837643"/>
    <w:rsid w:val="00837A2C"/>
    <w:rsid w:val="0084230A"/>
    <w:rsid w:val="00845F67"/>
    <w:rsid w:val="008464DD"/>
    <w:rsid w:val="00850D00"/>
    <w:rsid w:val="008520E8"/>
    <w:rsid w:val="008546C0"/>
    <w:rsid w:val="00856165"/>
    <w:rsid w:val="00856C4B"/>
    <w:rsid w:val="008705E4"/>
    <w:rsid w:val="00870B89"/>
    <w:rsid w:val="00873045"/>
    <w:rsid w:val="0088107A"/>
    <w:rsid w:val="00882B6E"/>
    <w:rsid w:val="008901EE"/>
    <w:rsid w:val="00895413"/>
    <w:rsid w:val="00897ED2"/>
    <w:rsid w:val="008A0B58"/>
    <w:rsid w:val="008C1AC2"/>
    <w:rsid w:val="008C1E01"/>
    <w:rsid w:val="008C2F7D"/>
    <w:rsid w:val="008C65F4"/>
    <w:rsid w:val="008D252B"/>
    <w:rsid w:val="008D39C9"/>
    <w:rsid w:val="008D7DA3"/>
    <w:rsid w:val="008D7E8A"/>
    <w:rsid w:val="008E3309"/>
    <w:rsid w:val="008E5EE2"/>
    <w:rsid w:val="008F03C6"/>
    <w:rsid w:val="008F425F"/>
    <w:rsid w:val="009002B1"/>
    <w:rsid w:val="009054FB"/>
    <w:rsid w:val="00911B96"/>
    <w:rsid w:val="00912512"/>
    <w:rsid w:val="009212A6"/>
    <w:rsid w:val="0092482A"/>
    <w:rsid w:val="00930CDD"/>
    <w:rsid w:val="00931679"/>
    <w:rsid w:val="009350DC"/>
    <w:rsid w:val="00935C14"/>
    <w:rsid w:val="009439CA"/>
    <w:rsid w:val="0094626A"/>
    <w:rsid w:val="009462A1"/>
    <w:rsid w:val="009473A1"/>
    <w:rsid w:val="00952B7B"/>
    <w:rsid w:val="009615DD"/>
    <w:rsid w:val="00964C14"/>
    <w:rsid w:val="00975C8A"/>
    <w:rsid w:val="00977C95"/>
    <w:rsid w:val="0098070F"/>
    <w:rsid w:val="009840F0"/>
    <w:rsid w:val="0099032E"/>
    <w:rsid w:val="00995684"/>
    <w:rsid w:val="009A3E0D"/>
    <w:rsid w:val="009A40BD"/>
    <w:rsid w:val="009B214B"/>
    <w:rsid w:val="009B40D7"/>
    <w:rsid w:val="009D0D41"/>
    <w:rsid w:val="009D10AC"/>
    <w:rsid w:val="009D275A"/>
    <w:rsid w:val="009D60FB"/>
    <w:rsid w:val="009D6D81"/>
    <w:rsid w:val="009D7A85"/>
    <w:rsid w:val="009E1C31"/>
    <w:rsid w:val="009E33AB"/>
    <w:rsid w:val="009E5197"/>
    <w:rsid w:val="009E7F6F"/>
    <w:rsid w:val="009F177B"/>
    <w:rsid w:val="009F2FCF"/>
    <w:rsid w:val="009F71D3"/>
    <w:rsid w:val="009F7B3B"/>
    <w:rsid w:val="00A0277B"/>
    <w:rsid w:val="00A02904"/>
    <w:rsid w:val="00A037D4"/>
    <w:rsid w:val="00A03819"/>
    <w:rsid w:val="00A03D52"/>
    <w:rsid w:val="00A11460"/>
    <w:rsid w:val="00A13BF2"/>
    <w:rsid w:val="00A14404"/>
    <w:rsid w:val="00A144EE"/>
    <w:rsid w:val="00A203F9"/>
    <w:rsid w:val="00A25B99"/>
    <w:rsid w:val="00A44439"/>
    <w:rsid w:val="00A5096B"/>
    <w:rsid w:val="00A51272"/>
    <w:rsid w:val="00A62E17"/>
    <w:rsid w:val="00A64174"/>
    <w:rsid w:val="00A6449C"/>
    <w:rsid w:val="00A775ED"/>
    <w:rsid w:val="00A804D4"/>
    <w:rsid w:val="00A82677"/>
    <w:rsid w:val="00A83823"/>
    <w:rsid w:val="00A91CFA"/>
    <w:rsid w:val="00A92CE9"/>
    <w:rsid w:val="00A92D7A"/>
    <w:rsid w:val="00A94B48"/>
    <w:rsid w:val="00AA19A5"/>
    <w:rsid w:val="00AA57A1"/>
    <w:rsid w:val="00AA7CAA"/>
    <w:rsid w:val="00AB6DAC"/>
    <w:rsid w:val="00AB7FB4"/>
    <w:rsid w:val="00AB7FD0"/>
    <w:rsid w:val="00AC45FB"/>
    <w:rsid w:val="00AD0064"/>
    <w:rsid w:val="00AD2B0C"/>
    <w:rsid w:val="00AE2FEE"/>
    <w:rsid w:val="00AE524E"/>
    <w:rsid w:val="00AE7A64"/>
    <w:rsid w:val="00AF5DAC"/>
    <w:rsid w:val="00B062F1"/>
    <w:rsid w:val="00B066B6"/>
    <w:rsid w:val="00B10944"/>
    <w:rsid w:val="00B13004"/>
    <w:rsid w:val="00B161B7"/>
    <w:rsid w:val="00B16AAD"/>
    <w:rsid w:val="00B171D9"/>
    <w:rsid w:val="00B22709"/>
    <w:rsid w:val="00B27752"/>
    <w:rsid w:val="00B336B4"/>
    <w:rsid w:val="00B35423"/>
    <w:rsid w:val="00B4024E"/>
    <w:rsid w:val="00B41CEB"/>
    <w:rsid w:val="00B46DD2"/>
    <w:rsid w:val="00B50314"/>
    <w:rsid w:val="00B505CD"/>
    <w:rsid w:val="00B546EF"/>
    <w:rsid w:val="00B54CE8"/>
    <w:rsid w:val="00B60C58"/>
    <w:rsid w:val="00B61E8B"/>
    <w:rsid w:val="00B7252F"/>
    <w:rsid w:val="00B7486E"/>
    <w:rsid w:val="00B748D5"/>
    <w:rsid w:val="00B75B52"/>
    <w:rsid w:val="00B76B23"/>
    <w:rsid w:val="00B7790D"/>
    <w:rsid w:val="00B813C1"/>
    <w:rsid w:val="00B90E12"/>
    <w:rsid w:val="00BB2C83"/>
    <w:rsid w:val="00BB57C7"/>
    <w:rsid w:val="00BC0563"/>
    <w:rsid w:val="00BC144E"/>
    <w:rsid w:val="00BC26CF"/>
    <w:rsid w:val="00BE1CD5"/>
    <w:rsid w:val="00BE3CA0"/>
    <w:rsid w:val="00BE4136"/>
    <w:rsid w:val="00BF5EF9"/>
    <w:rsid w:val="00C0441A"/>
    <w:rsid w:val="00C128CE"/>
    <w:rsid w:val="00C13541"/>
    <w:rsid w:val="00C1749E"/>
    <w:rsid w:val="00C205B7"/>
    <w:rsid w:val="00C24B72"/>
    <w:rsid w:val="00C26675"/>
    <w:rsid w:val="00C3345E"/>
    <w:rsid w:val="00C36EF6"/>
    <w:rsid w:val="00C40E99"/>
    <w:rsid w:val="00C427BD"/>
    <w:rsid w:val="00C46171"/>
    <w:rsid w:val="00C475F7"/>
    <w:rsid w:val="00C63271"/>
    <w:rsid w:val="00C65207"/>
    <w:rsid w:val="00C77D05"/>
    <w:rsid w:val="00C77E58"/>
    <w:rsid w:val="00C805D2"/>
    <w:rsid w:val="00C831AD"/>
    <w:rsid w:val="00C845E0"/>
    <w:rsid w:val="00C915F7"/>
    <w:rsid w:val="00C93E59"/>
    <w:rsid w:val="00CA2F8D"/>
    <w:rsid w:val="00CA61AF"/>
    <w:rsid w:val="00CB0465"/>
    <w:rsid w:val="00CB1848"/>
    <w:rsid w:val="00CB3FDA"/>
    <w:rsid w:val="00CB454D"/>
    <w:rsid w:val="00CB6F40"/>
    <w:rsid w:val="00CC747B"/>
    <w:rsid w:val="00CD451F"/>
    <w:rsid w:val="00CD534D"/>
    <w:rsid w:val="00CD594B"/>
    <w:rsid w:val="00CD7652"/>
    <w:rsid w:val="00CE482D"/>
    <w:rsid w:val="00CE4A09"/>
    <w:rsid w:val="00CE553F"/>
    <w:rsid w:val="00CE5975"/>
    <w:rsid w:val="00D0213B"/>
    <w:rsid w:val="00D024A8"/>
    <w:rsid w:val="00D07855"/>
    <w:rsid w:val="00D11C44"/>
    <w:rsid w:val="00D1340D"/>
    <w:rsid w:val="00D20A70"/>
    <w:rsid w:val="00D21E85"/>
    <w:rsid w:val="00D2263F"/>
    <w:rsid w:val="00D2371E"/>
    <w:rsid w:val="00D2502F"/>
    <w:rsid w:val="00D3122B"/>
    <w:rsid w:val="00D3470F"/>
    <w:rsid w:val="00D5572F"/>
    <w:rsid w:val="00D56263"/>
    <w:rsid w:val="00D64EFC"/>
    <w:rsid w:val="00D766F9"/>
    <w:rsid w:val="00D7687B"/>
    <w:rsid w:val="00D77773"/>
    <w:rsid w:val="00D87909"/>
    <w:rsid w:val="00D87D2A"/>
    <w:rsid w:val="00D87F1C"/>
    <w:rsid w:val="00D90DB5"/>
    <w:rsid w:val="00D92554"/>
    <w:rsid w:val="00D93E68"/>
    <w:rsid w:val="00D948A8"/>
    <w:rsid w:val="00DA0184"/>
    <w:rsid w:val="00DA4863"/>
    <w:rsid w:val="00DB080A"/>
    <w:rsid w:val="00DB7ABC"/>
    <w:rsid w:val="00DC3A7C"/>
    <w:rsid w:val="00DD401B"/>
    <w:rsid w:val="00DD435E"/>
    <w:rsid w:val="00DE61BE"/>
    <w:rsid w:val="00DE7B9B"/>
    <w:rsid w:val="00DF280D"/>
    <w:rsid w:val="00DF59D8"/>
    <w:rsid w:val="00DF71D7"/>
    <w:rsid w:val="00E0048E"/>
    <w:rsid w:val="00E034C2"/>
    <w:rsid w:val="00E0480C"/>
    <w:rsid w:val="00E073CD"/>
    <w:rsid w:val="00E078D6"/>
    <w:rsid w:val="00E211B5"/>
    <w:rsid w:val="00E22038"/>
    <w:rsid w:val="00E22EFD"/>
    <w:rsid w:val="00E24E17"/>
    <w:rsid w:val="00E34DB8"/>
    <w:rsid w:val="00E407D4"/>
    <w:rsid w:val="00E42EF5"/>
    <w:rsid w:val="00E4715A"/>
    <w:rsid w:val="00E5346D"/>
    <w:rsid w:val="00E552C1"/>
    <w:rsid w:val="00E5776B"/>
    <w:rsid w:val="00E63FD5"/>
    <w:rsid w:val="00E64974"/>
    <w:rsid w:val="00E64F37"/>
    <w:rsid w:val="00E70EEC"/>
    <w:rsid w:val="00E722EA"/>
    <w:rsid w:val="00E7358B"/>
    <w:rsid w:val="00E74F72"/>
    <w:rsid w:val="00E762DF"/>
    <w:rsid w:val="00E77840"/>
    <w:rsid w:val="00E80C2A"/>
    <w:rsid w:val="00E85B6F"/>
    <w:rsid w:val="00E9058C"/>
    <w:rsid w:val="00E93503"/>
    <w:rsid w:val="00E93921"/>
    <w:rsid w:val="00EA450D"/>
    <w:rsid w:val="00EA7FBB"/>
    <w:rsid w:val="00EB5CB3"/>
    <w:rsid w:val="00EC2631"/>
    <w:rsid w:val="00ED3D8F"/>
    <w:rsid w:val="00ED585D"/>
    <w:rsid w:val="00EE1195"/>
    <w:rsid w:val="00EE549D"/>
    <w:rsid w:val="00EF5133"/>
    <w:rsid w:val="00F138ED"/>
    <w:rsid w:val="00F1475E"/>
    <w:rsid w:val="00F16E29"/>
    <w:rsid w:val="00F22734"/>
    <w:rsid w:val="00F22D49"/>
    <w:rsid w:val="00F24DC9"/>
    <w:rsid w:val="00F25642"/>
    <w:rsid w:val="00F32BC9"/>
    <w:rsid w:val="00F36D76"/>
    <w:rsid w:val="00F36E9E"/>
    <w:rsid w:val="00F37CB2"/>
    <w:rsid w:val="00F4338A"/>
    <w:rsid w:val="00F46512"/>
    <w:rsid w:val="00F521B8"/>
    <w:rsid w:val="00F539D0"/>
    <w:rsid w:val="00F626B3"/>
    <w:rsid w:val="00F7344F"/>
    <w:rsid w:val="00F75DCB"/>
    <w:rsid w:val="00F817D8"/>
    <w:rsid w:val="00F9147E"/>
    <w:rsid w:val="00FA0134"/>
    <w:rsid w:val="00FB4ADF"/>
    <w:rsid w:val="00FB5276"/>
    <w:rsid w:val="00FB7F69"/>
    <w:rsid w:val="00FC533C"/>
    <w:rsid w:val="00FC5BEA"/>
    <w:rsid w:val="00FD21A6"/>
    <w:rsid w:val="00FD264B"/>
    <w:rsid w:val="00FE01AB"/>
    <w:rsid w:val="00FE0B5F"/>
    <w:rsid w:val="00FE18D2"/>
    <w:rsid w:val="00FE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663B7C"/>
  <w15:chartTrackingRefBased/>
  <w15:docId w15:val="{49B41F61-4140-49DC-976E-ACC6F4A7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footer" w:locked="1" w:uiPriority="99"/>
    <w:lsdException w:name="caption" w:locked="1" w:semiHidden="1" w:unhideWhenUsed="1" w:qFormat="1"/>
    <w:lsdException w:name="footnote reference" w:locked="1"/>
    <w:lsdException w:name="page number" w:locked="1"/>
    <w:lsdException w:name="endnote reference" w:locked="1"/>
    <w:lsdException w:name="endnote text" w:locked="1"/>
    <w:lsdException w:name="List" w:locked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106C"/>
    <w:pPr>
      <w:suppressAutoHyphens/>
    </w:pPr>
    <w:rPr>
      <w:rFonts w:ascii="ChelthmITC Bk BT" w:hAnsi="ChelthmITC Bk BT" w:cs="ChelthmITC Bk BT"/>
      <w:lang w:eastAsia="ar-SA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spacing w:after="120"/>
      <w:jc w:val="center"/>
      <w:outlineLvl w:val="0"/>
    </w:pPr>
    <w:rPr>
      <w:rFonts w:ascii="Stylus BT" w:hAnsi="Stylus BT" w:cs="Times New Roman"/>
      <w:b/>
      <w:bCs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rFonts w:cs="Times New Roman"/>
      <w:b/>
      <w:bCs/>
      <w:sz w:val="24"/>
      <w:szCs w:val="24"/>
      <w:u w:val="single"/>
      <w:lang w:val="x-none"/>
    </w:rPr>
  </w:style>
  <w:style w:type="paragraph" w:styleId="Titolo3">
    <w:name w:val="heading 3"/>
    <w:basedOn w:val="Normale"/>
    <w:next w:val="Normale"/>
    <w:link w:val="Titolo3Carattere"/>
    <w:qFormat/>
    <w:pPr>
      <w:keepNext/>
      <w:numPr>
        <w:ilvl w:val="2"/>
        <w:numId w:val="1"/>
      </w:numPr>
      <w:spacing w:line="283" w:lineRule="exact"/>
      <w:jc w:val="center"/>
      <w:outlineLvl w:val="2"/>
    </w:pPr>
    <w:rPr>
      <w:rFonts w:cs="Times New Roman"/>
      <w:i/>
      <w:iCs/>
      <w:sz w:val="24"/>
      <w:szCs w:val="24"/>
      <w:lang w:val="x-none"/>
    </w:rPr>
  </w:style>
  <w:style w:type="paragraph" w:styleId="Titolo4">
    <w:name w:val="heading 4"/>
    <w:basedOn w:val="Normale"/>
    <w:next w:val="Normale"/>
    <w:link w:val="Titolo4Carattere"/>
    <w:qFormat/>
    <w:pPr>
      <w:keepNext/>
      <w:numPr>
        <w:ilvl w:val="3"/>
        <w:numId w:val="1"/>
      </w:numPr>
      <w:jc w:val="center"/>
      <w:outlineLvl w:val="3"/>
    </w:pPr>
    <w:rPr>
      <w:rFonts w:ascii="Bell MT" w:hAnsi="Bell MT" w:cs="Times New Roman"/>
      <w:i/>
      <w:iCs/>
      <w:lang w:val="x-none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pBdr>
        <w:bottom w:val="single" w:sz="4" w:space="1" w:color="000000"/>
      </w:pBdr>
      <w:jc w:val="both"/>
      <w:outlineLvl w:val="4"/>
    </w:pPr>
    <w:rPr>
      <w:rFonts w:ascii="Bell MT" w:hAnsi="Bell MT" w:cs="Times New Roman"/>
      <w:b/>
      <w:bCs/>
      <w:lang w:val="x-none"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numPr>
        <w:ilvl w:val="5"/>
        <w:numId w:val="1"/>
      </w:numPr>
      <w:jc w:val="center"/>
      <w:outlineLvl w:val="5"/>
    </w:pPr>
    <w:rPr>
      <w:rFonts w:cs="Times New Roman"/>
      <w:kern w:val="1"/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"/>
    <w:qFormat/>
    <w:locked/>
    <w:rsid w:val="0011140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Times New Roman"/>
      <w:i/>
      <w:iCs/>
      <w:kern w:val="1"/>
      <w:sz w:val="24"/>
      <w:szCs w:val="24"/>
      <w:lang w:val="x-none"/>
    </w:rPr>
  </w:style>
  <w:style w:type="paragraph" w:styleId="Titolo9">
    <w:name w:val="heading 9"/>
    <w:basedOn w:val="Intestazione1"/>
    <w:next w:val="Corpotesto"/>
    <w:link w:val="Titolo9Carattere"/>
    <w:qFormat/>
    <w:locked/>
    <w:rsid w:val="00111407"/>
    <w:pPr>
      <w:numPr>
        <w:ilvl w:val="8"/>
        <w:numId w:val="1"/>
      </w:numPr>
      <w:jc w:val="both"/>
      <w:outlineLvl w:val="8"/>
    </w:pPr>
    <w:rPr>
      <w:rFonts w:eastAsia="Microsoft YaHei" w:cs="Times New Roman"/>
      <w:b/>
      <w:bCs/>
      <w:kern w:val="1"/>
      <w:sz w:val="21"/>
      <w:szCs w:val="21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Stylus BT" w:hAnsi="Stylus BT" w:cs="Stylus BT"/>
      <w:b/>
      <w:bCs/>
      <w:sz w:val="32"/>
      <w:szCs w:val="32"/>
      <w:lang w:eastAsia="ar-SA"/>
    </w:rPr>
  </w:style>
  <w:style w:type="character" w:customStyle="1" w:styleId="Titolo2Carattere">
    <w:name w:val="Titolo 2 Carattere"/>
    <w:link w:val="Titolo2"/>
    <w:locked/>
    <w:rPr>
      <w:rFonts w:ascii="ChelthmITC Bk BT" w:hAnsi="ChelthmITC Bk BT" w:cs="ChelthmITC Bk BT"/>
      <w:b/>
      <w:bCs/>
      <w:sz w:val="24"/>
      <w:szCs w:val="24"/>
      <w:u w:val="single"/>
      <w:lang w:eastAsia="ar-SA"/>
    </w:rPr>
  </w:style>
  <w:style w:type="character" w:customStyle="1" w:styleId="Titolo3Carattere">
    <w:name w:val="Titolo 3 Carattere"/>
    <w:link w:val="Titolo3"/>
    <w:locked/>
    <w:rPr>
      <w:rFonts w:ascii="ChelthmITC Bk BT" w:hAnsi="ChelthmITC Bk BT" w:cs="ChelthmITC Bk BT"/>
      <w:i/>
      <w:iCs/>
      <w:sz w:val="24"/>
      <w:szCs w:val="24"/>
      <w:lang w:eastAsia="ar-SA"/>
    </w:rPr>
  </w:style>
  <w:style w:type="character" w:customStyle="1" w:styleId="Titolo4Carattere">
    <w:name w:val="Titolo 4 Carattere"/>
    <w:link w:val="Titolo4"/>
    <w:locked/>
    <w:rPr>
      <w:rFonts w:ascii="Bell MT" w:hAnsi="Bell MT" w:cs="Bell MT"/>
      <w:i/>
      <w:iCs/>
      <w:lang w:eastAsia="ar-SA"/>
    </w:rPr>
  </w:style>
  <w:style w:type="character" w:customStyle="1" w:styleId="Titolo5Carattere">
    <w:name w:val="Titolo 5 Carattere"/>
    <w:link w:val="Titolo5"/>
    <w:locked/>
    <w:rPr>
      <w:rFonts w:ascii="Bell MT" w:hAnsi="Bell MT" w:cs="Bell MT"/>
      <w:b/>
      <w:bCs/>
      <w:lang w:eastAsia="ar-SA"/>
    </w:rPr>
  </w:style>
  <w:style w:type="character" w:customStyle="1" w:styleId="Titolo6Carattere">
    <w:name w:val="Titolo 6 Carattere"/>
    <w:link w:val="Titolo6"/>
    <w:locked/>
    <w:rPr>
      <w:rFonts w:ascii="ChelthmITC Bk BT" w:hAnsi="ChelthmITC Bk BT" w:cs="ChelthmITC Bk BT"/>
      <w:kern w:val="1"/>
      <w:sz w:val="24"/>
      <w:szCs w:val="24"/>
      <w:lang w:eastAsia="ar-SA"/>
    </w:rPr>
  </w:style>
  <w:style w:type="character" w:customStyle="1" w:styleId="Titolo8Carattere">
    <w:name w:val="Titolo 8 Carattere"/>
    <w:link w:val="Titolo8"/>
    <w:locked/>
    <w:rsid w:val="00111407"/>
    <w:rPr>
      <w:rFonts w:ascii="Calibri" w:hAnsi="Calibri"/>
      <w:i/>
      <w:iCs/>
      <w:kern w:val="1"/>
      <w:sz w:val="24"/>
      <w:szCs w:val="24"/>
      <w:lang w:eastAsia="ar-SA"/>
    </w:rPr>
  </w:style>
  <w:style w:type="character" w:customStyle="1" w:styleId="Titolo9Carattere">
    <w:name w:val="Titolo 9 Carattere"/>
    <w:link w:val="Titolo9"/>
    <w:locked/>
    <w:rsid w:val="00111407"/>
    <w:rPr>
      <w:rFonts w:ascii="Arial" w:eastAsia="Microsoft YaHei" w:hAnsi="Arial" w:cs="Mangal"/>
      <w:b/>
      <w:bCs/>
      <w:kern w:val="1"/>
      <w:sz w:val="21"/>
      <w:szCs w:val="21"/>
      <w:lang w:eastAsia="ar-SA"/>
    </w:rPr>
  </w:style>
  <w:style w:type="character" w:customStyle="1" w:styleId="WW8Num2z0">
    <w:name w:val="WW8Num2z0"/>
    <w:rPr>
      <w:rFonts w:ascii="Courier New" w:hAnsi="Courier New"/>
    </w:rPr>
  </w:style>
  <w:style w:type="character" w:customStyle="1" w:styleId="WW8Num3z0">
    <w:name w:val="WW8Num3z0"/>
    <w:rPr>
      <w:rFonts w:ascii="Times New Roman" w:hAnsi="Times New Roman"/>
      <w:sz w:val="16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Times New Roman" w:hAnsi="Times New Roman"/>
      <w:sz w:val="16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sz w:val="16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10z0">
    <w:name w:val="WW8Num10z0"/>
    <w:rPr>
      <w:rFonts w:ascii="Times New Roman" w:hAnsi="Times New Roman"/>
      <w:sz w:val="16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hAnsi="Times New Roman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rPr>
      <w:rFonts w:cs="Times New Roman"/>
    </w:rPr>
  </w:style>
  <w:style w:type="character" w:customStyle="1" w:styleId="Rimandocommento1">
    <w:name w:val="Rimando commento1"/>
    <w:rPr>
      <w:rFonts w:cs="Times New Roman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aratteredellanota">
    <w:name w:val="Carattere della nota"/>
    <w:rPr>
      <w:rFonts w:cs="Times New Roman"/>
      <w:vertAlign w:val="superscript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Punti">
    <w:name w:val="Punti"/>
    <w:rPr>
      <w:rFonts w:ascii="OpenSymbol" w:hAnsi="OpenSymbol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rPr>
      <w:rFonts w:cs="Times New Roman"/>
      <w:vertAlign w:val="superscript"/>
    </w:rPr>
  </w:style>
  <w:style w:type="character" w:styleId="Rimandonotadichiusura">
    <w:name w:val="endnote reference"/>
    <w:rPr>
      <w:rFonts w:cs="Times New Roman"/>
      <w:vertAlign w:val="superscript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Corpotesto">
    <w:name w:val="Body Text"/>
    <w:basedOn w:val="Normale"/>
    <w:link w:val="CorpotestoCarattere"/>
    <w:pPr>
      <w:spacing w:line="259" w:lineRule="exact"/>
      <w:jc w:val="both"/>
    </w:pPr>
    <w:rPr>
      <w:lang w:val="x-none"/>
    </w:rPr>
  </w:style>
  <w:style w:type="character" w:customStyle="1" w:styleId="CorpotestoCarattere">
    <w:name w:val="Corpo testo Carattere"/>
    <w:link w:val="Corpotesto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Indice">
    <w:name w:val="Indice"/>
    <w:basedOn w:val="Normale"/>
    <w:pPr>
      <w:suppressLineNumbers/>
    </w:pPr>
  </w:style>
  <w:style w:type="paragraph" w:styleId="Elenco">
    <w:name w:val="List"/>
    <w:basedOn w:val="Corpotesto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spacing w:before="240"/>
      <w:jc w:val="center"/>
    </w:pPr>
    <w:rPr>
      <w:rFonts w:ascii="Architect" w:hAnsi="Architect" w:cs="Architect"/>
      <w:smallCaps/>
      <w:spacing w:val="20"/>
      <w:sz w:val="32"/>
      <w:szCs w:val="32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ArticoloCapitolato">
    <w:name w:val="Articolo Capitolato"/>
    <w:basedOn w:val="Normale"/>
    <w:pPr>
      <w:keepNext/>
      <w:tabs>
        <w:tab w:val="left" w:pos="284"/>
      </w:tabs>
      <w:spacing w:before="240" w:after="120"/>
      <w:jc w:val="both"/>
    </w:pPr>
    <w:rPr>
      <w:b/>
      <w:bCs/>
      <w:i/>
      <w:iCs/>
      <w:spacing w:val="20"/>
    </w:rPr>
  </w:style>
  <w:style w:type="paragraph" w:customStyle="1" w:styleId="Prezzo">
    <w:name w:val="Prezzo"/>
    <w:basedOn w:val="Normale"/>
    <w:pPr>
      <w:spacing w:before="240" w:after="120"/>
    </w:pPr>
  </w:style>
  <w:style w:type="paragraph" w:customStyle="1" w:styleId="Corpodeltesto21">
    <w:name w:val="Corpo del testo 21"/>
    <w:basedOn w:val="Normale"/>
    <w:pPr>
      <w:jc w:val="both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pPr>
      <w:ind w:left="1080"/>
      <w:jc w:val="both"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pPr>
      <w:ind w:left="360"/>
      <w:jc w:val="both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Rientrocorpodeltesto3">
    <w:name w:val="Body Text Indent 3"/>
    <w:basedOn w:val="Normale"/>
    <w:link w:val="Rientrocorpodeltesto3Carattere"/>
    <w:pPr>
      <w:ind w:left="426"/>
      <w:jc w:val="both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semiHidden/>
    <w:locked/>
    <w:rPr>
      <w:rFonts w:ascii="ChelthmITC Bk BT" w:hAnsi="ChelthmITC Bk BT" w:cs="ChelthmITC Bk BT"/>
      <w:sz w:val="16"/>
      <w:szCs w:val="16"/>
      <w:lang w:val="x-none" w:eastAsia="ar-SA" w:bidi="ar-SA"/>
    </w:rPr>
  </w:style>
  <w:style w:type="paragraph" w:customStyle="1" w:styleId="Corpodeltesto31">
    <w:name w:val="Corpo del testo 31"/>
    <w:basedOn w:val="Normale"/>
    <w:pPr>
      <w:spacing w:line="259" w:lineRule="exact"/>
      <w:jc w:val="both"/>
    </w:pPr>
    <w:rPr>
      <w:b/>
      <w:bCs/>
      <w:sz w:val="24"/>
      <w:szCs w:val="24"/>
    </w:rPr>
  </w:style>
  <w:style w:type="paragraph" w:customStyle="1" w:styleId="Rientrocorpodeltesto21">
    <w:name w:val="Rientro corpo del testo 21"/>
    <w:basedOn w:val="Normale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</w:style>
  <w:style w:type="paragraph" w:styleId="Rientrocorpodeltesto">
    <w:name w:val="Body Text Indent"/>
    <w:basedOn w:val="Normale"/>
    <w:link w:val="RientrocorpodeltestoCarattere"/>
    <w:pPr>
      <w:ind w:left="792"/>
      <w:jc w:val="both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Titolodisicplinaregara">
    <w:name w:val="Titolo disicplinare gara"/>
    <w:basedOn w:val="Titolo2"/>
    <w:pPr>
      <w:numPr>
        <w:ilvl w:val="0"/>
        <w:numId w:val="0"/>
      </w:numPr>
      <w:pBdr>
        <w:bottom w:val="single" w:sz="4" w:space="1" w:color="000000"/>
      </w:pBdr>
      <w:spacing w:before="360" w:after="120"/>
    </w:pPr>
    <w:rPr>
      <w:rFonts w:ascii="Bell MT" w:hAnsi="Bell MT" w:cs="Bell MT"/>
      <w:sz w:val="20"/>
      <w:szCs w:val="20"/>
      <w:u w:val="none"/>
    </w:rPr>
  </w:style>
  <w:style w:type="paragraph" w:customStyle="1" w:styleId="sche22">
    <w:name w:val="sche2_2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rFonts w:ascii="ChelthmITC Bk BT" w:hAnsi="ChelthmITC Bk BT" w:cs="ChelthmITC Bk BT"/>
      <w:lang w:val="en-US" w:eastAsia="ar-SA"/>
    </w:rPr>
  </w:style>
  <w:style w:type="paragraph" w:styleId="Corpodeltesto2">
    <w:name w:val="Body Text 2"/>
    <w:basedOn w:val="Normale"/>
    <w:link w:val="Corpodeltesto2Carattere"/>
    <w:pPr>
      <w:overflowPunct w:val="0"/>
      <w:autoSpaceDE w:val="0"/>
      <w:spacing w:line="360" w:lineRule="auto"/>
      <w:ind w:left="425"/>
      <w:jc w:val="both"/>
      <w:textAlignment w:val="baseline"/>
    </w:pPr>
    <w:rPr>
      <w:lang w:val="x-none"/>
    </w:rPr>
  </w:style>
  <w:style w:type="character" w:customStyle="1" w:styleId="Corpodeltesto2Carattere">
    <w:name w:val="Corpo del testo 2 Carattere"/>
    <w:link w:val="Corpodeltesto2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sche4">
    <w:name w:val="sche_4"/>
    <w:pPr>
      <w:widowControl w:val="0"/>
      <w:suppressAutoHyphens/>
      <w:jc w:val="both"/>
    </w:pPr>
    <w:rPr>
      <w:rFonts w:ascii="ChelthmITC Bk BT" w:hAnsi="ChelthmITC Bk BT" w:cs="ChelthmITC Bk BT"/>
      <w:lang w:val="en-US" w:eastAsia="ar-SA"/>
    </w:rPr>
  </w:style>
  <w:style w:type="paragraph" w:customStyle="1" w:styleId="centrato">
    <w:name w:val="centrato"/>
    <w:basedOn w:val="Titolo4"/>
    <w:pPr>
      <w:keepNext w:val="0"/>
      <w:widowControl w:val="0"/>
      <w:numPr>
        <w:ilvl w:val="0"/>
        <w:numId w:val="0"/>
      </w:numPr>
      <w:spacing w:before="120" w:after="120"/>
    </w:pPr>
    <w:rPr>
      <w:rFonts w:ascii="ChelthmITC Bk BT" w:hAnsi="ChelthmITC Bk BT" w:cs="ChelthmITC Bk BT"/>
      <w:b/>
      <w:bCs/>
      <w:i w:val="0"/>
      <w:iCs w:val="0"/>
      <w:kern w:val="1"/>
      <w:sz w:val="24"/>
      <w:szCs w:val="24"/>
      <w:lang w:val="de-DE"/>
    </w:rPr>
  </w:style>
  <w:style w:type="paragraph" w:styleId="Testonotaapidipagina">
    <w:name w:val="footnote text"/>
    <w:basedOn w:val="Normale"/>
    <w:link w:val="TestonotaapidipaginaCarattere"/>
    <w:rPr>
      <w:lang w:val="x-none"/>
    </w:rPr>
  </w:style>
  <w:style w:type="character" w:customStyle="1" w:styleId="TestonotaapidipaginaCarattere">
    <w:name w:val="Testo nota a piè di pagina Carattere"/>
    <w:link w:val="Testonotaapidipagina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semiHidden/>
    <w:rPr>
      <w:rFonts w:ascii="Tahoma" w:hAnsi="Tahoma" w:cs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Testocommento">
    <w:name w:val="annotation text"/>
    <w:basedOn w:val="Normale"/>
    <w:link w:val="TestocommentoCarattere"/>
    <w:semiHidden/>
    <w:rPr>
      <w:lang w:val="x-none"/>
    </w:rPr>
  </w:style>
  <w:style w:type="character" w:customStyle="1" w:styleId="TestocommentoCarattere">
    <w:name w:val="Testo commento Carattere"/>
    <w:link w:val="Testocommento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Pr>
      <w:b/>
      <w:bCs/>
      <w:lang w:val="x-none"/>
    </w:rPr>
  </w:style>
  <w:style w:type="character" w:customStyle="1" w:styleId="SoggettocommentoCarattere">
    <w:name w:val="Soggetto commento Carattere"/>
    <w:link w:val="Soggettocommento"/>
    <w:semiHidden/>
    <w:locked/>
    <w:rPr>
      <w:rFonts w:ascii="ChelthmITC Bk BT" w:hAnsi="ChelthmITC Bk BT" w:cs="ChelthmITC Bk BT"/>
      <w:b/>
      <w:bCs/>
      <w:sz w:val="20"/>
      <w:szCs w:val="20"/>
      <w:lang w:val="x-none" w:eastAsia="ar-SA" w:bidi="ar-SA"/>
    </w:rPr>
  </w:style>
  <w:style w:type="paragraph" w:customStyle="1" w:styleId="Testo3colonne">
    <w:name w:val="Testo 3 colonne"/>
    <w:pPr>
      <w:suppressAutoHyphens/>
      <w:autoSpaceDE w:val="0"/>
      <w:spacing w:line="192" w:lineRule="atLeast"/>
      <w:jc w:val="both"/>
    </w:pPr>
    <w:rPr>
      <w:rFonts w:ascii="Helvetica" w:hAnsi="Helvetica" w:cs="Helvetica"/>
      <w:color w:val="000000"/>
      <w:sz w:val="18"/>
      <w:szCs w:val="18"/>
      <w:lang w:eastAsia="ar-SA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provvr1">
    <w:name w:val="provv_r1"/>
    <w:basedOn w:val="Normale"/>
    <w:rsid w:val="008901EE"/>
    <w:pPr>
      <w:suppressAutoHyphens w:val="0"/>
      <w:spacing w:before="100" w:beforeAutospacing="1" w:after="100" w:afterAutospacing="1"/>
      <w:ind w:firstLine="400"/>
      <w:jc w:val="both"/>
    </w:pPr>
    <w:rPr>
      <w:sz w:val="24"/>
      <w:szCs w:val="24"/>
      <w:lang w:eastAsia="it-IT"/>
    </w:rPr>
  </w:style>
  <w:style w:type="table" w:styleId="Grigliatabella">
    <w:name w:val="Table Grid"/>
    <w:basedOn w:val="Tabellanormale"/>
    <w:locked/>
    <w:rsid w:val="00856C4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vvrubrica">
    <w:name w:val="provv_rubrica"/>
    <w:rsid w:val="00B50314"/>
    <w:rPr>
      <w:i/>
    </w:rPr>
  </w:style>
  <w:style w:type="character" w:customStyle="1" w:styleId="WW8Num1z0">
    <w:name w:val="WW8Num1z0"/>
    <w:rsid w:val="00111407"/>
    <w:rPr>
      <w:rFonts w:ascii="TimesNewRomanPSMT" w:hAnsi="TimesNewRomanPSMT"/>
    </w:rPr>
  </w:style>
  <w:style w:type="character" w:customStyle="1" w:styleId="WW8Num1z1">
    <w:name w:val="WW8Num1z1"/>
    <w:rsid w:val="00111407"/>
    <w:rPr>
      <w:rFonts w:ascii="Courier New" w:hAnsi="Courier New"/>
    </w:rPr>
  </w:style>
  <w:style w:type="character" w:customStyle="1" w:styleId="WW8Num1z2">
    <w:name w:val="WW8Num1z2"/>
    <w:rsid w:val="00111407"/>
    <w:rPr>
      <w:rFonts w:ascii="Wingdings" w:hAnsi="Wingdings"/>
    </w:rPr>
  </w:style>
  <w:style w:type="character" w:customStyle="1" w:styleId="WW8Num1z3">
    <w:name w:val="WW8Num1z3"/>
    <w:rsid w:val="00111407"/>
    <w:rPr>
      <w:rFonts w:ascii="Symbol" w:hAnsi="Symbol"/>
    </w:rPr>
  </w:style>
  <w:style w:type="character" w:customStyle="1" w:styleId="WW8Num1z4">
    <w:name w:val="WW8Num1z4"/>
    <w:rsid w:val="00111407"/>
  </w:style>
  <w:style w:type="character" w:customStyle="1" w:styleId="WW8Num1z5">
    <w:name w:val="WW8Num1z5"/>
    <w:rsid w:val="00111407"/>
  </w:style>
  <w:style w:type="character" w:customStyle="1" w:styleId="WW8Num1z6">
    <w:name w:val="WW8Num1z6"/>
    <w:rsid w:val="00111407"/>
  </w:style>
  <w:style w:type="character" w:customStyle="1" w:styleId="WW8Num1z7">
    <w:name w:val="WW8Num1z7"/>
    <w:rsid w:val="00111407"/>
  </w:style>
  <w:style w:type="character" w:customStyle="1" w:styleId="WW8Num1z8">
    <w:name w:val="WW8Num1z8"/>
    <w:rsid w:val="00111407"/>
  </w:style>
  <w:style w:type="character" w:customStyle="1" w:styleId="WW8Num2z4">
    <w:name w:val="WW8Num2z4"/>
    <w:rsid w:val="00111407"/>
  </w:style>
  <w:style w:type="character" w:customStyle="1" w:styleId="WW8Num2z5">
    <w:name w:val="WW8Num2z5"/>
    <w:rsid w:val="00111407"/>
  </w:style>
  <w:style w:type="character" w:customStyle="1" w:styleId="WW8Num2z6">
    <w:name w:val="WW8Num2z6"/>
    <w:rsid w:val="00111407"/>
  </w:style>
  <w:style w:type="character" w:customStyle="1" w:styleId="WW8Num2z7">
    <w:name w:val="WW8Num2z7"/>
    <w:rsid w:val="00111407"/>
  </w:style>
  <w:style w:type="character" w:customStyle="1" w:styleId="WW8Num2z8">
    <w:name w:val="WW8Num2z8"/>
    <w:rsid w:val="00111407"/>
    <w:rPr>
      <w:lang w:val="it-IT" w:eastAsia="x-none"/>
    </w:rPr>
  </w:style>
  <w:style w:type="character" w:customStyle="1" w:styleId="WW8Num9z1">
    <w:name w:val="WW8Num9z1"/>
    <w:rsid w:val="00111407"/>
  </w:style>
  <w:style w:type="character" w:customStyle="1" w:styleId="WW8Num9z2">
    <w:name w:val="WW8Num9z2"/>
    <w:rsid w:val="00111407"/>
  </w:style>
  <w:style w:type="character" w:customStyle="1" w:styleId="WW8Num9z3">
    <w:name w:val="WW8Num9z3"/>
    <w:rsid w:val="00111407"/>
  </w:style>
  <w:style w:type="character" w:customStyle="1" w:styleId="WW8Num9z4">
    <w:name w:val="WW8Num9z4"/>
    <w:rsid w:val="00111407"/>
  </w:style>
  <w:style w:type="character" w:customStyle="1" w:styleId="WW8Num9z5">
    <w:name w:val="WW8Num9z5"/>
    <w:rsid w:val="00111407"/>
  </w:style>
  <w:style w:type="character" w:customStyle="1" w:styleId="WW8Num9z6">
    <w:name w:val="WW8Num9z6"/>
    <w:rsid w:val="00111407"/>
  </w:style>
  <w:style w:type="character" w:customStyle="1" w:styleId="WW8Num9z7">
    <w:name w:val="WW8Num9z7"/>
    <w:rsid w:val="00111407"/>
  </w:style>
  <w:style w:type="character" w:customStyle="1" w:styleId="WW8Num9z8">
    <w:name w:val="WW8Num9z8"/>
    <w:rsid w:val="00111407"/>
  </w:style>
  <w:style w:type="character" w:customStyle="1" w:styleId="WW8Num11z3">
    <w:name w:val="WW8Num11z3"/>
    <w:rsid w:val="00111407"/>
  </w:style>
  <w:style w:type="character" w:customStyle="1" w:styleId="WW8Num11z4">
    <w:name w:val="WW8Num11z4"/>
    <w:rsid w:val="00111407"/>
  </w:style>
  <w:style w:type="character" w:customStyle="1" w:styleId="WW8Num11z5">
    <w:name w:val="WW8Num11z5"/>
    <w:rsid w:val="00111407"/>
  </w:style>
  <w:style w:type="character" w:customStyle="1" w:styleId="WW8Num11z6">
    <w:name w:val="WW8Num11z6"/>
    <w:rsid w:val="00111407"/>
  </w:style>
  <w:style w:type="character" w:customStyle="1" w:styleId="WW8Num11z7">
    <w:name w:val="WW8Num11z7"/>
    <w:rsid w:val="00111407"/>
  </w:style>
  <w:style w:type="character" w:customStyle="1" w:styleId="WW8Num11z8">
    <w:name w:val="WW8Num11z8"/>
    <w:rsid w:val="00111407"/>
  </w:style>
  <w:style w:type="character" w:customStyle="1" w:styleId="WW8Num12z3">
    <w:name w:val="WW8Num12z3"/>
    <w:rsid w:val="00111407"/>
  </w:style>
  <w:style w:type="character" w:customStyle="1" w:styleId="WW8Num12z4">
    <w:name w:val="WW8Num12z4"/>
    <w:rsid w:val="00111407"/>
  </w:style>
  <w:style w:type="character" w:customStyle="1" w:styleId="WW8Num12z5">
    <w:name w:val="WW8Num12z5"/>
    <w:rsid w:val="00111407"/>
  </w:style>
  <w:style w:type="character" w:customStyle="1" w:styleId="WW8Num12z6">
    <w:name w:val="WW8Num12z6"/>
    <w:rsid w:val="00111407"/>
  </w:style>
  <w:style w:type="character" w:customStyle="1" w:styleId="WW8Num12z7">
    <w:name w:val="WW8Num12z7"/>
    <w:rsid w:val="00111407"/>
  </w:style>
  <w:style w:type="character" w:customStyle="1" w:styleId="WW8Num12z8">
    <w:name w:val="WW8Num12z8"/>
    <w:rsid w:val="00111407"/>
  </w:style>
  <w:style w:type="character" w:customStyle="1" w:styleId="WW8Num14z3">
    <w:name w:val="WW8Num14z3"/>
    <w:rsid w:val="00111407"/>
  </w:style>
  <w:style w:type="character" w:customStyle="1" w:styleId="WW8Num14z5">
    <w:name w:val="WW8Num14z5"/>
    <w:rsid w:val="00111407"/>
  </w:style>
  <w:style w:type="character" w:customStyle="1" w:styleId="WW8Num14z6">
    <w:name w:val="WW8Num14z6"/>
    <w:rsid w:val="00111407"/>
  </w:style>
  <w:style w:type="character" w:customStyle="1" w:styleId="WW8Num14z7">
    <w:name w:val="WW8Num14z7"/>
    <w:rsid w:val="00111407"/>
  </w:style>
  <w:style w:type="character" w:customStyle="1" w:styleId="WW8Num14z8">
    <w:name w:val="WW8Num14z8"/>
    <w:rsid w:val="00111407"/>
  </w:style>
  <w:style w:type="character" w:customStyle="1" w:styleId="WW8Num15z0">
    <w:name w:val="WW8Num15z0"/>
    <w:rsid w:val="00111407"/>
    <w:rPr>
      <w:rFonts w:ascii="Arial" w:hAnsi="Arial"/>
      <w:color w:val="000000"/>
      <w:sz w:val="20"/>
    </w:rPr>
  </w:style>
  <w:style w:type="character" w:customStyle="1" w:styleId="WW8Num15z1">
    <w:name w:val="WW8Num15z1"/>
    <w:rsid w:val="00111407"/>
    <w:rPr>
      <w:rFonts w:ascii="Courier New" w:hAnsi="Courier New"/>
    </w:rPr>
  </w:style>
  <w:style w:type="character" w:customStyle="1" w:styleId="WW8Num17z0">
    <w:name w:val="WW8Num17z0"/>
    <w:rsid w:val="00111407"/>
    <w:rPr>
      <w:rFonts w:ascii="Arial" w:hAnsi="Arial"/>
      <w:sz w:val="20"/>
      <w:lang w:val="fr-FR" w:eastAsia="x-none"/>
    </w:rPr>
  </w:style>
  <w:style w:type="character" w:customStyle="1" w:styleId="WW8Num3z4">
    <w:name w:val="WW8Num3z4"/>
    <w:rsid w:val="00111407"/>
  </w:style>
  <w:style w:type="character" w:customStyle="1" w:styleId="WW8Num3z5">
    <w:name w:val="WW8Num3z5"/>
    <w:rsid w:val="00111407"/>
  </w:style>
  <w:style w:type="character" w:customStyle="1" w:styleId="WW8Num3z6">
    <w:name w:val="WW8Num3z6"/>
    <w:rsid w:val="00111407"/>
  </w:style>
  <w:style w:type="character" w:customStyle="1" w:styleId="WW8Num3z7">
    <w:name w:val="WW8Num3z7"/>
    <w:rsid w:val="00111407"/>
  </w:style>
  <w:style w:type="character" w:customStyle="1" w:styleId="WW8Num3z8">
    <w:name w:val="WW8Num3z8"/>
    <w:rsid w:val="00111407"/>
    <w:rPr>
      <w:lang w:val="it-IT" w:eastAsia="x-none"/>
    </w:rPr>
  </w:style>
  <w:style w:type="character" w:customStyle="1" w:styleId="WW8Num10z4">
    <w:name w:val="WW8Num10z4"/>
    <w:rsid w:val="00111407"/>
  </w:style>
  <w:style w:type="character" w:customStyle="1" w:styleId="WW8Num10z5">
    <w:name w:val="WW8Num10z5"/>
    <w:rsid w:val="00111407"/>
  </w:style>
  <w:style w:type="character" w:customStyle="1" w:styleId="WW8Num10z6">
    <w:name w:val="WW8Num10z6"/>
    <w:rsid w:val="00111407"/>
  </w:style>
  <w:style w:type="character" w:customStyle="1" w:styleId="WW8Num10z7">
    <w:name w:val="WW8Num10z7"/>
    <w:rsid w:val="00111407"/>
  </w:style>
  <w:style w:type="character" w:customStyle="1" w:styleId="WW8Num10z8">
    <w:name w:val="WW8Num10z8"/>
    <w:rsid w:val="00111407"/>
  </w:style>
  <w:style w:type="character" w:customStyle="1" w:styleId="WW8Num13z4">
    <w:name w:val="WW8Num13z4"/>
    <w:rsid w:val="00111407"/>
  </w:style>
  <w:style w:type="character" w:customStyle="1" w:styleId="WW8Num13z5">
    <w:name w:val="WW8Num13z5"/>
    <w:rsid w:val="00111407"/>
  </w:style>
  <w:style w:type="character" w:customStyle="1" w:styleId="WW8Num13z6">
    <w:name w:val="WW8Num13z6"/>
    <w:rsid w:val="00111407"/>
  </w:style>
  <w:style w:type="character" w:customStyle="1" w:styleId="WW8Num13z7">
    <w:name w:val="WW8Num13z7"/>
    <w:rsid w:val="00111407"/>
  </w:style>
  <w:style w:type="character" w:customStyle="1" w:styleId="WW8Num13z8">
    <w:name w:val="WW8Num13z8"/>
    <w:rsid w:val="00111407"/>
  </w:style>
  <w:style w:type="character" w:customStyle="1" w:styleId="WW8Num16z3">
    <w:name w:val="WW8Num16z3"/>
    <w:rsid w:val="00111407"/>
  </w:style>
  <w:style w:type="character" w:customStyle="1" w:styleId="WW8Num16z4">
    <w:name w:val="WW8Num16z4"/>
    <w:rsid w:val="00111407"/>
  </w:style>
  <w:style w:type="character" w:customStyle="1" w:styleId="WW8Num16z5">
    <w:name w:val="WW8Num16z5"/>
    <w:rsid w:val="00111407"/>
  </w:style>
  <w:style w:type="character" w:customStyle="1" w:styleId="WW8Num16z6">
    <w:name w:val="WW8Num16z6"/>
    <w:rsid w:val="00111407"/>
  </w:style>
  <w:style w:type="character" w:customStyle="1" w:styleId="WW8Num16z7">
    <w:name w:val="WW8Num16z7"/>
    <w:rsid w:val="00111407"/>
  </w:style>
  <w:style w:type="character" w:customStyle="1" w:styleId="WW8Num16z8">
    <w:name w:val="WW8Num16z8"/>
    <w:rsid w:val="00111407"/>
  </w:style>
  <w:style w:type="character" w:customStyle="1" w:styleId="WW8Num17z1">
    <w:name w:val="WW8Num17z1"/>
    <w:rsid w:val="00111407"/>
  </w:style>
  <w:style w:type="character" w:customStyle="1" w:styleId="WW8Num23z0">
    <w:name w:val="WW8Num23z0"/>
    <w:rsid w:val="00111407"/>
    <w:rPr>
      <w:rFonts w:ascii="Verdana" w:hAnsi="Verdana"/>
      <w:i/>
      <w:position w:val="0"/>
      <w:sz w:val="24"/>
      <w:vertAlign w:val="baseline"/>
      <w:lang w:val="it-IT" w:eastAsia="x-none"/>
    </w:rPr>
  </w:style>
  <w:style w:type="character" w:customStyle="1" w:styleId="WW8Num23z1">
    <w:name w:val="WW8Num23z1"/>
    <w:rsid w:val="00111407"/>
  </w:style>
  <w:style w:type="character" w:customStyle="1" w:styleId="WW8Num23z2">
    <w:name w:val="WW8Num23z2"/>
    <w:rsid w:val="00111407"/>
  </w:style>
  <w:style w:type="character" w:customStyle="1" w:styleId="WW8Num23z3">
    <w:name w:val="WW8Num23z3"/>
    <w:rsid w:val="00111407"/>
  </w:style>
  <w:style w:type="character" w:customStyle="1" w:styleId="WW8Num23z4">
    <w:name w:val="WW8Num23z4"/>
    <w:rsid w:val="00111407"/>
  </w:style>
  <w:style w:type="character" w:customStyle="1" w:styleId="WW8Num23z5">
    <w:name w:val="WW8Num23z5"/>
    <w:rsid w:val="00111407"/>
  </w:style>
  <w:style w:type="character" w:customStyle="1" w:styleId="WW8Num23z6">
    <w:name w:val="WW8Num23z6"/>
    <w:rsid w:val="00111407"/>
  </w:style>
  <w:style w:type="character" w:customStyle="1" w:styleId="WW8Num23z7">
    <w:name w:val="WW8Num23z7"/>
    <w:rsid w:val="00111407"/>
  </w:style>
  <w:style w:type="character" w:customStyle="1" w:styleId="WW8Num23z8">
    <w:name w:val="WW8Num23z8"/>
    <w:rsid w:val="00111407"/>
  </w:style>
  <w:style w:type="character" w:customStyle="1" w:styleId="WW8Num15z2">
    <w:name w:val="WW8Num15z2"/>
    <w:rsid w:val="00111407"/>
  </w:style>
  <w:style w:type="character" w:customStyle="1" w:styleId="WW8Num15z3">
    <w:name w:val="WW8Num15z3"/>
    <w:rsid w:val="00111407"/>
  </w:style>
  <w:style w:type="character" w:customStyle="1" w:styleId="WW8Num15z4">
    <w:name w:val="WW8Num15z4"/>
    <w:rsid w:val="00111407"/>
  </w:style>
  <w:style w:type="character" w:customStyle="1" w:styleId="WW8Num15z5">
    <w:name w:val="WW8Num15z5"/>
    <w:rsid w:val="00111407"/>
  </w:style>
  <w:style w:type="character" w:customStyle="1" w:styleId="WW8Num15z6">
    <w:name w:val="WW8Num15z6"/>
    <w:rsid w:val="00111407"/>
  </w:style>
  <w:style w:type="character" w:customStyle="1" w:styleId="WW8Num15z7">
    <w:name w:val="WW8Num15z7"/>
    <w:rsid w:val="00111407"/>
  </w:style>
  <w:style w:type="character" w:customStyle="1" w:styleId="WW8Num15z8">
    <w:name w:val="WW8Num15z8"/>
    <w:rsid w:val="00111407"/>
  </w:style>
  <w:style w:type="character" w:customStyle="1" w:styleId="WW8Num18z4">
    <w:name w:val="WW8Num18z4"/>
    <w:rsid w:val="00111407"/>
  </w:style>
  <w:style w:type="character" w:customStyle="1" w:styleId="WW8Num18z5">
    <w:name w:val="WW8Num18z5"/>
    <w:rsid w:val="00111407"/>
  </w:style>
  <w:style w:type="character" w:customStyle="1" w:styleId="WW8Num18z6">
    <w:name w:val="WW8Num18z6"/>
    <w:rsid w:val="00111407"/>
  </w:style>
  <w:style w:type="character" w:customStyle="1" w:styleId="WW8Num18z7">
    <w:name w:val="WW8Num18z7"/>
    <w:rsid w:val="00111407"/>
  </w:style>
  <w:style w:type="character" w:customStyle="1" w:styleId="WW8Num18z8">
    <w:name w:val="WW8Num18z8"/>
    <w:rsid w:val="00111407"/>
  </w:style>
  <w:style w:type="character" w:customStyle="1" w:styleId="WW8Num19z4">
    <w:name w:val="WW8Num19z4"/>
    <w:rsid w:val="00111407"/>
  </w:style>
  <w:style w:type="character" w:customStyle="1" w:styleId="WW8Num19z5">
    <w:name w:val="WW8Num19z5"/>
    <w:rsid w:val="00111407"/>
  </w:style>
  <w:style w:type="character" w:customStyle="1" w:styleId="WW8Num19z6">
    <w:name w:val="WW8Num19z6"/>
    <w:rsid w:val="00111407"/>
  </w:style>
  <w:style w:type="character" w:customStyle="1" w:styleId="WW8Num19z7">
    <w:name w:val="WW8Num19z7"/>
    <w:rsid w:val="00111407"/>
  </w:style>
  <w:style w:type="character" w:customStyle="1" w:styleId="WW8Num19z8">
    <w:name w:val="WW8Num19z8"/>
    <w:rsid w:val="00111407"/>
  </w:style>
  <w:style w:type="character" w:customStyle="1" w:styleId="WW8Num20z4">
    <w:name w:val="WW8Num20z4"/>
    <w:rsid w:val="00111407"/>
  </w:style>
  <w:style w:type="character" w:customStyle="1" w:styleId="WW8Num20z5">
    <w:name w:val="WW8Num20z5"/>
    <w:rsid w:val="00111407"/>
  </w:style>
  <w:style w:type="character" w:customStyle="1" w:styleId="WW8Num20z6">
    <w:name w:val="WW8Num20z6"/>
    <w:rsid w:val="00111407"/>
  </w:style>
  <w:style w:type="character" w:customStyle="1" w:styleId="WW8Num20z7">
    <w:name w:val="WW8Num20z7"/>
    <w:rsid w:val="00111407"/>
  </w:style>
  <w:style w:type="character" w:customStyle="1" w:styleId="WW8Num20z8">
    <w:name w:val="WW8Num20z8"/>
    <w:rsid w:val="00111407"/>
  </w:style>
  <w:style w:type="character" w:customStyle="1" w:styleId="WW8Num24z0">
    <w:name w:val="WW8Num24z0"/>
    <w:rsid w:val="00111407"/>
    <w:rPr>
      <w:rFonts w:ascii="Arial" w:hAnsi="Arial"/>
      <w:sz w:val="20"/>
    </w:rPr>
  </w:style>
  <w:style w:type="character" w:customStyle="1" w:styleId="WW8Num25z0">
    <w:name w:val="WW8Num25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6z0">
    <w:name w:val="WW8Num26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7z0">
    <w:name w:val="WW8Num27z0"/>
    <w:rsid w:val="00111407"/>
    <w:rPr>
      <w:rFonts w:ascii="Symbol" w:hAnsi="Symbol"/>
    </w:rPr>
  </w:style>
  <w:style w:type="character" w:customStyle="1" w:styleId="WW8Num27z1">
    <w:name w:val="WW8Num27z1"/>
    <w:rsid w:val="00111407"/>
  </w:style>
  <w:style w:type="character" w:customStyle="1" w:styleId="WW8Num27z2">
    <w:name w:val="WW8Num27z2"/>
    <w:rsid w:val="00111407"/>
  </w:style>
  <w:style w:type="character" w:customStyle="1" w:styleId="WW8Num27z3">
    <w:name w:val="WW8Num27z3"/>
    <w:rsid w:val="00111407"/>
  </w:style>
  <w:style w:type="character" w:customStyle="1" w:styleId="WW8Num27z4">
    <w:name w:val="WW8Num27z4"/>
    <w:rsid w:val="00111407"/>
  </w:style>
  <w:style w:type="character" w:customStyle="1" w:styleId="WW8Num27z5">
    <w:name w:val="WW8Num27z5"/>
    <w:rsid w:val="00111407"/>
  </w:style>
  <w:style w:type="character" w:customStyle="1" w:styleId="WW8Num27z6">
    <w:name w:val="WW8Num27z6"/>
    <w:rsid w:val="00111407"/>
  </w:style>
  <w:style w:type="character" w:customStyle="1" w:styleId="WW8Num27z7">
    <w:name w:val="WW8Num27z7"/>
    <w:rsid w:val="00111407"/>
  </w:style>
  <w:style w:type="character" w:customStyle="1" w:styleId="WW8Num27z8">
    <w:name w:val="WW8Num27z8"/>
    <w:rsid w:val="00111407"/>
  </w:style>
  <w:style w:type="character" w:customStyle="1" w:styleId="WW8Num17z2">
    <w:name w:val="WW8Num17z2"/>
    <w:rsid w:val="00111407"/>
  </w:style>
  <w:style w:type="character" w:customStyle="1" w:styleId="WW8Num17z3">
    <w:name w:val="WW8Num17z3"/>
    <w:rsid w:val="00111407"/>
  </w:style>
  <w:style w:type="character" w:customStyle="1" w:styleId="WW8Num17z4">
    <w:name w:val="WW8Num17z4"/>
    <w:rsid w:val="00111407"/>
  </w:style>
  <w:style w:type="character" w:customStyle="1" w:styleId="WW8Num17z5">
    <w:name w:val="WW8Num17z5"/>
    <w:rsid w:val="00111407"/>
  </w:style>
  <w:style w:type="character" w:customStyle="1" w:styleId="WW8Num17z6">
    <w:name w:val="WW8Num17z6"/>
    <w:rsid w:val="00111407"/>
  </w:style>
  <w:style w:type="character" w:customStyle="1" w:styleId="WW8Num17z7">
    <w:name w:val="WW8Num17z7"/>
    <w:rsid w:val="00111407"/>
  </w:style>
  <w:style w:type="character" w:customStyle="1" w:styleId="WW8Num17z8">
    <w:name w:val="WW8Num17z8"/>
    <w:rsid w:val="00111407"/>
  </w:style>
  <w:style w:type="character" w:customStyle="1" w:styleId="WW8Num4z1">
    <w:name w:val="WW8Num4z1"/>
    <w:rsid w:val="00111407"/>
    <w:rPr>
      <w:rFonts w:ascii="OpenSymbol" w:hAnsi="OpenSymbol"/>
    </w:rPr>
  </w:style>
  <w:style w:type="character" w:customStyle="1" w:styleId="Caratteredinumerazione">
    <w:name w:val="Carattere di numerazione"/>
    <w:rsid w:val="00111407"/>
  </w:style>
  <w:style w:type="character" w:customStyle="1" w:styleId="WW8Num26z1">
    <w:name w:val="WW8Num26z1"/>
    <w:rsid w:val="00111407"/>
    <w:rPr>
      <w:rFonts w:ascii="Wingdings" w:hAnsi="Wingdings"/>
      <w:i/>
      <w:position w:val="0"/>
      <w:sz w:val="24"/>
      <w:vertAlign w:val="baseline"/>
    </w:rPr>
  </w:style>
  <w:style w:type="character" w:customStyle="1" w:styleId="WW8Num26z2">
    <w:name w:val="WW8Num26z2"/>
    <w:rsid w:val="00111407"/>
  </w:style>
  <w:style w:type="character" w:customStyle="1" w:styleId="WW8Num26z3">
    <w:name w:val="WW8Num26z3"/>
    <w:rsid w:val="00111407"/>
  </w:style>
  <w:style w:type="character" w:customStyle="1" w:styleId="WW8Num26z4">
    <w:name w:val="WW8Num26z4"/>
    <w:rsid w:val="00111407"/>
  </w:style>
  <w:style w:type="character" w:customStyle="1" w:styleId="WW8Num26z5">
    <w:name w:val="WW8Num26z5"/>
    <w:rsid w:val="00111407"/>
  </w:style>
  <w:style w:type="character" w:customStyle="1" w:styleId="WW8Num26z6">
    <w:name w:val="WW8Num26z6"/>
    <w:rsid w:val="00111407"/>
  </w:style>
  <w:style w:type="character" w:customStyle="1" w:styleId="WW8Num26z7">
    <w:name w:val="WW8Num26z7"/>
    <w:rsid w:val="00111407"/>
  </w:style>
  <w:style w:type="character" w:customStyle="1" w:styleId="WW8Num26z8">
    <w:name w:val="WW8Num26z8"/>
    <w:rsid w:val="00111407"/>
  </w:style>
  <w:style w:type="character" w:customStyle="1" w:styleId="WW8Num24z1">
    <w:name w:val="WW8Num24z1"/>
    <w:rsid w:val="00111407"/>
  </w:style>
  <w:style w:type="character" w:customStyle="1" w:styleId="WW8Num24z2">
    <w:name w:val="WW8Num24z2"/>
    <w:rsid w:val="00111407"/>
  </w:style>
  <w:style w:type="character" w:customStyle="1" w:styleId="WW8Num24z3">
    <w:name w:val="WW8Num24z3"/>
    <w:rsid w:val="00111407"/>
  </w:style>
  <w:style w:type="character" w:customStyle="1" w:styleId="WW8Num24z4">
    <w:name w:val="WW8Num24z4"/>
    <w:rsid w:val="00111407"/>
  </w:style>
  <w:style w:type="character" w:customStyle="1" w:styleId="WW8Num24z5">
    <w:name w:val="WW8Num24z5"/>
    <w:rsid w:val="00111407"/>
  </w:style>
  <w:style w:type="character" w:customStyle="1" w:styleId="WW8Num24z6">
    <w:name w:val="WW8Num24z6"/>
    <w:rsid w:val="00111407"/>
  </w:style>
  <w:style w:type="character" w:customStyle="1" w:styleId="WW8Num24z7">
    <w:name w:val="WW8Num24z7"/>
    <w:rsid w:val="00111407"/>
  </w:style>
  <w:style w:type="character" w:customStyle="1" w:styleId="WW8Num24z8">
    <w:name w:val="WW8Num24z8"/>
    <w:rsid w:val="00111407"/>
  </w:style>
  <w:style w:type="character" w:customStyle="1" w:styleId="WW8Num32z0">
    <w:name w:val="WW8Num32z0"/>
    <w:rsid w:val="00111407"/>
    <w:rPr>
      <w:rFonts w:ascii="Wingdings" w:hAnsi="Wingdings"/>
    </w:rPr>
  </w:style>
  <w:style w:type="character" w:customStyle="1" w:styleId="WW8Num32z1">
    <w:name w:val="WW8Num32z1"/>
    <w:rsid w:val="00111407"/>
    <w:rPr>
      <w:rFonts w:ascii="Courier New" w:hAnsi="Courier New"/>
    </w:rPr>
  </w:style>
  <w:style w:type="character" w:customStyle="1" w:styleId="WW8Num32z3">
    <w:name w:val="WW8Num32z3"/>
    <w:rsid w:val="00111407"/>
    <w:rPr>
      <w:rFonts w:ascii="Symbol" w:hAnsi="Symbol"/>
    </w:rPr>
  </w:style>
  <w:style w:type="character" w:customStyle="1" w:styleId="WW8Num25z4">
    <w:name w:val="WW8Num25z4"/>
    <w:rsid w:val="00111407"/>
  </w:style>
  <w:style w:type="character" w:customStyle="1" w:styleId="WW8Num25z5">
    <w:name w:val="WW8Num25z5"/>
    <w:rsid w:val="00111407"/>
  </w:style>
  <w:style w:type="character" w:customStyle="1" w:styleId="WW8Num25z6">
    <w:name w:val="WW8Num25z6"/>
    <w:rsid w:val="00111407"/>
  </w:style>
  <w:style w:type="character" w:customStyle="1" w:styleId="WW8Num25z7">
    <w:name w:val="WW8Num25z7"/>
    <w:rsid w:val="00111407"/>
  </w:style>
  <w:style w:type="character" w:customStyle="1" w:styleId="WW8Num25z8">
    <w:name w:val="WW8Num25z8"/>
    <w:rsid w:val="00111407"/>
  </w:style>
  <w:style w:type="character" w:customStyle="1" w:styleId="WW8Num22z4">
    <w:name w:val="WW8Num22z4"/>
    <w:rsid w:val="00111407"/>
  </w:style>
  <w:style w:type="character" w:customStyle="1" w:styleId="WW8Num22z5">
    <w:name w:val="WW8Num22z5"/>
    <w:rsid w:val="00111407"/>
  </w:style>
  <w:style w:type="character" w:customStyle="1" w:styleId="WW8Num22z6">
    <w:name w:val="WW8Num22z6"/>
    <w:rsid w:val="00111407"/>
  </w:style>
  <w:style w:type="character" w:customStyle="1" w:styleId="WW8Num22z7">
    <w:name w:val="WW8Num22z7"/>
    <w:rsid w:val="00111407"/>
  </w:style>
  <w:style w:type="character" w:customStyle="1" w:styleId="WW8Num22z8">
    <w:name w:val="WW8Num22z8"/>
    <w:rsid w:val="00111407"/>
  </w:style>
  <w:style w:type="character" w:customStyle="1" w:styleId="IntestazioneCarattere1">
    <w:name w:val="Intestazione Carattere1"/>
    <w:rsid w:val="00111407"/>
    <w:rPr>
      <w:rFonts w:cs="Times New Roman"/>
      <w:kern w:val="1"/>
      <w:lang w:val="x-none" w:eastAsia="ar-SA" w:bidi="ar-SA"/>
    </w:rPr>
  </w:style>
  <w:style w:type="character" w:customStyle="1" w:styleId="PidipaginaCarattere1">
    <w:name w:val="Piè di pagina Carattere1"/>
    <w:rsid w:val="00111407"/>
    <w:rPr>
      <w:rFonts w:ascii="Calibri" w:hAnsi="Calibri" w:cs="Times New Roman"/>
      <w:kern w:val="1"/>
      <w:sz w:val="22"/>
      <w:szCs w:val="22"/>
      <w:lang w:val="x-none" w:eastAsia="ar-SA" w:bidi="ar-SA"/>
    </w:rPr>
  </w:style>
  <w:style w:type="paragraph" w:customStyle="1" w:styleId="Corpodeltesto23">
    <w:name w:val="Corpo del testo 23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styleId="Titolo">
    <w:name w:val="Title"/>
    <w:basedOn w:val="Normale"/>
    <w:next w:val="Sottotitolo"/>
    <w:link w:val="TitoloCarattere"/>
    <w:qFormat/>
    <w:locked/>
    <w:rsid w:val="00111407"/>
    <w:pPr>
      <w:ind w:left="709"/>
      <w:jc w:val="center"/>
    </w:pPr>
    <w:rPr>
      <w:rFonts w:ascii="Arial" w:hAnsi="Arial" w:cs="Arial"/>
      <w:b/>
      <w:bCs/>
      <w:kern w:val="1"/>
      <w:sz w:val="40"/>
      <w:lang w:val="x-none"/>
    </w:rPr>
  </w:style>
  <w:style w:type="character" w:customStyle="1" w:styleId="TitoloCarattere">
    <w:name w:val="Titolo Carattere"/>
    <w:link w:val="Titolo"/>
    <w:locked/>
    <w:rsid w:val="00111407"/>
    <w:rPr>
      <w:rFonts w:ascii="Arial" w:hAnsi="Arial" w:cs="Arial"/>
      <w:b/>
      <w:bCs/>
      <w:kern w:val="1"/>
      <w:sz w:val="40"/>
      <w:lang w:val="x-none" w:eastAsia="ar-SA" w:bidi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111407"/>
    <w:pPr>
      <w:spacing w:after="60"/>
      <w:jc w:val="center"/>
    </w:pPr>
    <w:rPr>
      <w:rFonts w:ascii="Arial" w:hAnsi="Arial" w:cs="Arial"/>
      <w:kern w:val="1"/>
      <w:lang w:val="x-none"/>
    </w:rPr>
  </w:style>
  <w:style w:type="character" w:customStyle="1" w:styleId="SottotitoloCarattere">
    <w:name w:val="Sottotitolo Carattere"/>
    <w:link w:val="Sottotitolo"/>
    <w:locked/>
    <w:rsid w:val="00111407"/>
    <w:rPr>
      <w:rFonts w:ascii="Arial" w:hAnsi="Arial" w:cs="Arial"/>
      <w:kern w:val="1"/>
      <w:lang w:val="x-none" w:eastAsia="ar-SA" w:bidi="ar-SA"/>
    </w:rPr>
  </w:style>
  <w:style w:type="paragraph" w:customStyle="1" w:styleId="Normale1">
    <w:name w:val="Normale1"/>
    <w:rsid w:val="00111407"/>
    <w:pPr>
      <w:suppressAutoHyphens/>
    </w:pPr>
    <w:rPr>
      <w:rFonts w:ascii="Verdana" w:hAnsi="Verdana" w:cs="Verdana"/>
      <w:color w:val="000000"/>
      <w:kern w:val="1"/>
      <w:lang w:eastAsia="ar-SA"/>
    </w:rPr>
  </w:style>
  <w:style w:type="paragraph" w:customStyle="1" w:styleId="Testonormale1">
    <w:name w:val="Testo normale1"/>
    <w:basedOn w:val="Normale"/>
    <w:rsid w:val="00111407"/>
    <w:pPr>
      <w:jc w:val="both"/>
    </w:pPr>
    <w:rPr>
      <w:rFonts w:ascii="Courier New" w:hAnsi="Courier New" w:cs="Courier New"/>
      <w:kern w:val="1"/>
      <w:sz w:val="22"/>
      <w:szCs w:val="22"/>
    </w:rPr>
  </w:style>
  <w:style w:type="paragraph" w:customStyle="1" w:styleId="Testonormale2">
    <w:name w:val="Testo normale2"/>
    <w:basedOn w:val="Normale"/>
    <w:rsid w:val="00111407"/>
    <w:pPr>
      <w:jc w:val="both"/>
    </w:pPr>
    <w:rPr>
      <w:rFonts w:ascii="Courier New" w:hAnsi="Courier New" w:cs="Courier New"/>
      <w:kern w:val="1"/>
    </w:rPr>
  </w:style>
  <w:style w:type="paragraph" w:customStyle="1" w:styleId="Intestazione10">
    <w:name w:val="Intestazione 10"/>
    <w:basedOn w:val="Intestazione1"/>
    <w:next w:val="Corpotesto"/>
    <w:rsid w:val="00111407"/>
    <w:pPr>
      <w:numPr>
        <w:numId w:val="2"/>
      </w:numPr>
      <w:jc w:val="both"/>
    </w:pPr>
    <w:rPr>
      <w:rFonts w:eastAsia="Microsoft YaHei" w:cs="Mangal"/>
      <w:b/>
      <w:bCs/>
      <w:kern w:val="1"/>
      <w:sz w:val="21"/>
      <w:szCs w:val="21"/>
    </w:rPr>
  </w:style>
  <w:style w:type="paragraph" w:customStyle="1" w:styleId="Corpodeltesto22">
    <w:name w:val="Corpo del testo 22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customStyle="1" w:styleId="provvr01">
    <w:name w:val="provv_r01"/>
    <w:basedOn w:val="Normale"/>
    <w:rsid w:val="00111407"/>
    <w:pPr>
      <w:spacing w:before="280" w:after="280"/>
      <w:jc w:val="both"/>
    </w:pPr>
    <w:rPr>
      <w:rFonts w:ascii="Verdana" w:hAnsi="Verdana" w:cs="Verdana"/>
      <w:kern w:val="1"/>
      <w:sz w:val="22"/>
      <w:szCs w:val="22"/>
    </w:rPr>
  </w:style>
  <w:style w:type="paragraph" w:customStyle="1" w:styleId="Default">
    <w:name w:val="Default"/>
    <w:basedOn w:val="Normale"/>
    <w:rsid w:val="00111407"/>
    <w:pPr>
      <w:autoSpaceDE w:val="0"/>
    </w:pPr>
    <w:rPr>
      <w:rFonts w:ascii="Calibri" w:hAnsi="Calibri" w:cs="Calibri"/>
      <w:color w:val="000000"/>
      <w:kern w:val="1"/>
      <w:sz w:val="24"/>
      <w:szCs w:val="24"/>
      <w:lang w:eastAsia="hi-IN" w:bidi="hi-IN"/>
    </w:rPr>
  </w:style>
  <w:style w:type="paragraph" w:styleId="NormaleWeb">
    <w:name w:val="Normal (Web)"/>
    <w:basedOn w:val="Normale"/>
    <w:rsid w:val="0011140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OGGETTO">
    <w:name w:val="OGGETTO"/>
    <w:basedOn w:val="Normale"/>
    <w:rsid w:val="00111407"/>
    <w:pPr>
      <w:suppressAutoHyphens w:val="0"/>
      <w:ind w:left="1531" w:hanging="1531"/>
      <w:jc w:val="both"/>
    </w:pPr>
    <w:rPr>
      <w:rFonts w:ascii="Times New Roman" w:hAnsi="Times New Roman" w:cs="Times New Roman"/>
      <w:sz w:val="26"/>
      <w:lang w:eastAsia="it-IT"/>
    </w:rPr>
  </w:style>
  <w:style w:type="paragraph" w:styleId="Testonotadichiusura">
    <w:name w:val="endnote text"/>
    <w:basedOn w:val="Normale"/>
    <w:link w:val="TestonotadichiusuraCarattere"/>
    <w:rsid w:val="00111407"/>
    <w:pPr>
      <w:suppressAutoHyphens w:val="0"/>
      <w:spacing w:after="200" w:line="276" w:lineRule="auto"/>
      <w:jc w:val="both"/>
    </w:pPr>
    <w:rPr>
      <w:rFonts w:ascii="Calibri" w:hAnsi="Calibri" w:cs="Times New Roman"/>
      <w:lang w:val="x-none" w:eastAsia="en-US"/>
    </w:rPr>
  </w:style>
  <w:style w:type="character" w:customStyle="1" w:styleId="TestonotadichiusuraCarattere">
    <w:name w:val="Testo nota di chiusura Carattere"/>
    <w:link w:val="Testonotadichiusura"/>
    <w:locked/>
    <w:rsid w:val="00111407"/>
    <w:rPr>
      <w:rFonts w:ascii="Calibri" w:hAnsi="Calibri" w:cs="Times New Roman"/>
      <w:sz w:val="20"/>
      <w:szCs w:val="20"/>
      <w:lang w:val="x-none" w:eastAsia="en-US"/>
    </w:rPr>
  </w:style>
  <w:style w:type="character" w:styleId="Enfasicorsivo">
    <w:name w:val="Emphasis"/>
    <w:qFormat/>
    <w:locked/>
    <w:rsid w:val="00111407"/>
    <w:rPr>
      <w:rFonts w:cs="Times New Roman"/>
      <w:i/>
      <w:iCs/>
    </w:rPr>
  </w:style>
  <w:style w:type="character" w:styleId="Enfasigrassetto">
    <w:name w:val="Strong"/>
    <w:qFormat/>
    <w:locked/>
    <w:rsid w:val="00111407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D8790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DOMANDA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DOMANDA</dc:title>
  <dc:subject/>
  <dc:creator>barbieri.ennio</dc:creator>
  <cp:keywords/>
  <cp:lastModifiedBy>Arturo Lombardo</cp:lastModifiedBy>
  <cp:revision>6</cp:revision>
  <cp:lastPrinted>2019-11-12T10:17:00Z</cp:lastPrinted>
  <dcterms:created xsi:type="dcterms:W3CDTF">2025-05-14T17:18:00Z</dcterms:created>
  <dcterms:modified xsi:type="dcterms:W3CDTF">2025-08-13T17:40:00Z</dcterms:modified>
</cp:coreProperties>
</file>